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19E6FA31" w14:textId="77777777" w:rsidR="00226064" w:rsidRPr="00226064" w:rsidRDefault="00226064" w:rsidP="00226064">
      <w:pPr>
        <w:jc w:val="center"/>
        <w:rPr>
          <w:sz w:val="18"/>
          <w:szCs w:val="16"/>
        </w:rPr>
      </w:pPr>
      <w:bookmarkStart w:id="0" w:name="headings"/>
      <w:bookmarkEnd w:id="0"/>
      <w:r w:rsidRPr="00226064">
        <w:rPr>
          <w:sz w:val="18"/>
          <w:szCs w:val="16"/>
        </w:rPr>
        <w:t xml:space="preserve">4 ALBERT EMBANKMENT </w:t>
      </w:r>
    </w:p>
    <w:p w14:paraId="4DE7FEB9" w14:textId="77777777" w:rsidR="00226064" w:rsidRPr="00226064" w:rsidRDefault="00226064" w:rsidP="00226064">
      <w:pPr>
        <w:jc w:val="center"/>
        <w:rPr>
          <w:sz w:val="18"/>
          <w:szCs w:val="16"/>
        </w:rPr>
      </w:pPr>
      <w:r w:rsidRPr="00226064">
        <w:rPr>
          <w:sz w:val="18"/>
          <w:szCs w:val="16"/>
        </w:rPr>
        <w:t xml:space="preserve">LONDON SE1 7SR </w:t>
      </w:r>
    </w:p>
    <w:p w14:paraId="0F313852" w14:textId="5C566DFF" w:rsidR="00911084" w:rsidRPr="00226064" w:rsidRDefault="00226064" w:rsidP="00226064">
      <w:pPr>
        <w:jc w:val="center"/>
        <w:rPr>
          <w:sz w:val="18"/>
          <w:szCs w:val="16"/>
        </w:rPr>
      </w:pPr>
      <w:r w:rsidRPr="00226064">
        <w:rPr>
          <w:sz w:val="18"/>
          <w:szCs w:val="16"/>
        </w:rPr>
        <w:t xml:space="preserve">Telephone: +44 (0)20 7735 7611 </w:t>
      </w:r>
      <w:r w:rsidRPr="00226064">
        <w:rPr>
          <w:sz w:val="18"/>
          <w:szCs w:val="16"/>
        </w:rPr>
        <w:tab/>
      </w:r>
      <w:r w:rsidRPr="00226064">
        <w:rPr>
          <w:sz w:val="18"/>
          <w:szCs w:val="16"/>
        </w:rPr>
        <w:tab/>
        <w:t>Fax: +44 (0)20 7587 321</w:t>
      </w:r>
    </w:p>
    <w:p w14:paraId="6B12335A" w14:textId="77777777" w:rsidR="00911084" w:rsidRDefault="00911084" w:rsidP="00DD2A0C">
      <w:pPr>
        <w:tabs>
          <w:tab w:val="clear" w:pos="851"/>
        </w:tabs>
      </w:pPr>
    </w:p>
    <w:p w14:paraId="7BC661FE" w14:textId="16B9E9E7" w:rsidR="008B3776" w:rsidRPr="00226064" w:rsidRDefault="00226064" w:rsidP="00226064">
      <w:pPr>
        <w:tabs>
          <w:tab w:val="clear" w:pos="851"/>
        </w:tabs>
        <w:jc w:val="right"/>
        <w:rPr>
          <w:highlight w:val="yellow"/>
        </w:rPr>
      </w:pPr>
      <w:r w:rsidRPr="00226064">
        <w:rPr>
          <w:highlight w:val="yellow"/>
        </w:rPr>
        <w:t>MSC.1/Circ. XXXX</w:t>
      </w:r>
    </w:p>
    <w:p w14:paraId="754F1350" w14:textId="14990B4F" w:rsidR="00226064" w:rsidRDefault="00226064" w:rsidP="00226064">
      <w:pPr>
        <w:tabs>
          <w:tab w:val="clear" w:pos="851"/>
        </w:tabs>
        <w:jc w:val="right"/>
      </w:pPr>
      <w:r w:rsidRPr="00226064">
        <w:rPr>
          <w:highlight w:val="yellow"/>
        </w:rPr>
        <w:t>202</w:t>
      </w:r>
      <w:r w:rsidR="00A8117B" w:rsidRPr="00A8117B">
        <w:rPr>
          <w:highlight w:val="yellow"/>
        </w:rPr>
        <w:t>4</w:t>
      </w:r>
    </w:p>
    <w:p w14:paraId="5FCA33EE" w14:textId="6B372260" w:rsidR="00226064" w:rsidRDefault="00226064" w:rsidP="00226064">
      <w:pPr>
        <w:tabs>
          <w:tab w:val="clear" w:pos="851"/>
        </w:tabs>
        <w:jc w:val="right"/>
      </w:pPr>
    </w:p>
    <w:p w14:paraId="6F560677" w14:textId="65118BF7" w:rsidR="00226064" w:rsidRDefault="00226064" w:rsidP="00226064">
      <w:pPr>
        <w:tabs>
          <w:tab w:val="left" w:pos="720"/>
        </w:tabs>
        <w:jc w:val="center"/>
        <w:rPr>
          <w:b/>
        </w:rPr>
      </w:pPr>
      <w:r>
        <w:rPr>
          <w:b/>
        </w:rPr>
        <w:t>Harmonisation of identifiers using Maritime Resource Names</w:t>
      </w:r>
      <w:r w:rsidR="009F794C">
        <w:rPr>
          <w:b/>
        </w:rPr>
        <w:t xml:space="preserve"> (MRN)</w:t>
      </w:r>
    </w:p>
    <w:p w14:paraId="1E0D4BB7" w14:textId="77777777" w:rsidR="00226064" w:rsidRDefault="00226064" w:rsidP="00226064">
      <w:pPr>
        <w:pStyle w:val="Heading1"/>
        <w:rPr>
          <w:b/>
          <w:bCs/>
        </w:rPr>
      </w:pPr>
    </w:p>
    <w:p w14:paraId="103DA279" w14:textId="1FD93ECF" w:rsidR="00226064" w:rsidRDefault="00226064" w:rsidP="00226064">
      <w:pPr>
        <w:pStyle w:val="Heading1"/>
        <w:rPr>
          <w:b/>
          <w:bCs/>
        </w:rPr>
      </w:pPr>
      <w:r w:rsidRPr="008908A4">
        <w:rPr>
          <w:b/>
          <w:bCs/>
        </w:rPr>
        <w:t>Introduction</w:t>
      </w:r>
    </w:p>
    <w:p w14:paraId="59D5E0CC" w14:textId="77777777" w:rsidR="00083BAD" w:rsidRDefault="00083BAD" w:rsidP="00083BAD">
      <w:pPr>
        <w:pStyle w:val="ListParagraph"/>
        <w:ind w:left="0"/>
      </w:pPr>
    </w:p>
    <w:p w14:paraId="0315E504" w14:textId="6EB47AF6" w:rsidR="005863E1" w:rsidRDefault="0090780D" w:rsidP="002E2BB2">
      <w:pPr>
        <w:pStyle w:val="ListParagraph"/>
        <w:numPr>
          <w:ilvl w:val="0"/>
          <w:numId w:val="8"/>
        </w:numPr>
        <w:ind w:left="0" w:firstLine="0"/>
      </w:pPr>
      <w:r>
        <w:t>At its 101st session, the Maritime Safety Committee adopted resolution MSC.467(101), focusing on harmonising the format and structure of Maritime Services in the context of e-navigation. The committee decided to harmonise Maritime Services descriptions and collaborate with international organisations and Member States to enhance information and data exchange. Additionally, it encouraged Member States and international bodies to contribute their Maritime Services descriptions, aligning with the resolution's guidelines</w:t>
      </w:r>
      <w:r w:rsidR="009871A6">
        <w:t>.</w:t>
      </w:r>
    </w:p>
    <w:p w14:paraId="522A7458" w14:textId="77777777" w:rsidR="009871A6" w:rsidRDefault="009871A6" w:rsidP="009871A6">
      <w:pPr>
        <w:pStyle w:val="ListParagraph"/>
        <w:ind w:left="1440"/>
      </w:pPr>
    </w:p>
    <w:p w14:paraId="22DD68E7" w14:textId="13B6A292" w:rsidR="00226064" w:rsidRDefault="00226064" w:rsidP="00226064">
      <w:pPr>
        <w:pStyle w:val="ListParagraph"/>
        <w:numPr>
          <w:ilvl w:val="0"/>
          <w:numId w:val="8"/>
        </w:numPr>
        <w:ind w:left="0" w:firstLine="0"/>
      </w:pPr>
      <w:r>
        <w:t>The use of unique identifiers is a necessary development of Maritime Services</w:t>
      </w:r>
      <w:r w:rsidR="003A3FB7">
        <w:rPr>
          <w:rStyle w:val="FootnoteReference"/>
        </w:rPr>
        <w:footnoteReference w:id="1"/>
      </w:r>
      <w:r>
        <w:t xml:space="preserve"> in the context of </w:t>
      </w:r>
      <w:r w:rsidR="008A1573">
        <w:t>e</w:t>
      </w:r>
      <w:r>
        <w:t>-navigation to maintain harmonisation across domains, services, and bodies. Maritime resources, such as Marine Aids to Navigation (AtoN), Vessel Traffic Service (VTS),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 xml:space="preserve">Currently, there is no </w:t>
      </w:r>
      <w:r w:rsidR="003A3FB7">
        <w:t>overarching</w:t>
      </w:r>
      <w:r w:rsidRPr="00D50E59">
        <w:t xml:space="preserve"> system that allows to specify maritime identifiers </w:t>
      </w:r>
      <w:r w:rsidR="003D6DA6">
        <w:t>in the context of e-</w:t>
      </w:r>
      <w:r w:rsidR="008A1573" w:rsidRPr="008A1573">
        <w:t>n</w:t>
      </w:r>
      <w:r w:rsidR="003D6DA6" w:rsidRPr="008A1573">
        <w:t>avigation</w:t>
      </w:r>
      <w:r w:rsidR="003D6DA6">
        <w:t xml:space="preserve"> </w:t>
      </w:r>
      <w:r w:rsidRPr="00D50E59">
        <w:t>in a uniform and unambiguous way.</w:t>
      </w:r>
      <w:r>
        <w:t xml:space="preserve"> </w:t>
      </w:r>
    </w:p>
    <w:p w14:paraId="230E2B61" w14:textId="77777777" w:rsidR="00226064" w:rsidRDefault="00226064" w:rsidP="00226064">
      <w:pPr>
        <w:pStyle w:val="ListParagraph"/>
        <w:ind w:left="0"/>
      </w:pPr>
    </w:p>
    <w:p w14:paraId="71A2EA53" w14:textId="77777777" w:rsidR="00226064" w:rsidRDefault="00226064" w:rsidP="00226064">
      <w:pPr>
        <w:pStyle w:val="ListParagraph"/>
        <w:numPr>
          <w:ilvl w:val="0"/>
          <w:numId w:val="8"/>
        </w:numPr>
        <w:ind w:left="0" w:firstLine="0"/>
      </w:pPr>
      <w:r>
        <w:t>Global harmonisation using unique identifiers for maritime resources is necessary for:</w:t>
      </w:r>
    </w:p>
    <w:p w14:paraId="120453F0" w14:textId="77777777" w:rsidR="00226064" w:rsidRDefault="00226064" w:rsidP="00226064">
      <w:pPr>
        <w:pStyle w:val="ListParagraph"/>
      </w:pPr>
    </w:p>
    <w:p w14:paraId="4B14D350" w14:textId="6C22B72F" w:rsidR="00226064" w:rsidRDefault="00A16562" w:rsidP="00226064">
      <w:pPr>
        <w:pStyle w:val="ListParagraph"/>
        <w:numPr>
          <w:ilvl w:val="1"/>
          <w:numId w:val="8"/>
        </w:numPr>
      </w:pPr>
      <w:r w:rsidRPr="00A16562">
        <w:t>the development and maintenance of enhanced data exchange applications for ship-to-ship, ship-to-shore, shore-to-</w:t>
      </w:r>
      <w:proofErr w:type="gramStart"/>
      <w:r w:rsidRPr="00A16562">
        <w:t>ship</w:t>
      </w:r>
      <w:proofErr w:type="gramEnd"/>
      <w:r w:rsidRPr="00A16562">
        <w:t xml:space="preserve"> and shore-to-shore  </w:t>
      </w:r>
    </w:p>
    <w:p w14:paraId="78FB7595" w14:textId="77777777" w:rsidR="00226064" w:rsidRDefault="00226064" w:rsidP="00226064">
      <w:pPr>
        <w:pStyle w:val="ListParagraph"/>
        <w:ind w:left="1440"/>
      </w:pPr>
    </w:p>
    <w:p w14:paraId="61DAC6F1" w14:textId="0BC86882" w:rsidR="00226064" w:rsidRDefault="00226064" w:rsidP="00226064">
      <w:pPr>
        <w:pStyle w:val="ListParagraph"/>
        <w:numPr>
          <w:ilvl w:val="1"/>
          <w:numId w:val="8"/>
        </w:numPr>
      </w:pPr>
      <w:r>
        <w:t>efficient administrations and delivery of M</w:t>
      </w:r>
      <w:r w:rsidR="00FC2BF4">
        <w:t xml:space="preserve">aritime Safety and SAR information by the ability to reference resources independently from a communications bearer. </w:t>
      </w:r>
    </w:p>
    <w:p w14:paraId="58C44279" w14:textId="77777777" w:rsidR="00226064" w:rsidRDefault="00226064" w:rsidP="00226064">
      <w:pPr>
        <w:pStyle w:val="ListParagraph"/>
        <w:ind w:left="1440"/>
      </w:pPr>
    </w:p>
    <w:p w14:paraId="7C371137" w14:textId="6135DA49" w:rsidR="00226064" w:rsidRDefault="00226064" w:rsidP="00226064">
      <w:pPr>
        <w:pStyle w:val="ListParagraph"/>
        <w:numPr>
          <w:ilvl w:val="1"/>
          <w:numId w:val="8"/>
        </w:numPr>
      </w:pPr>
      <w:r>
        <w:t>interoperability between existing administrative</w:t>
      </w:r>
      <w:r w:rsidR="00A16562">
        <w:t xml:space="preserve"> and/or operational</w:t>
      </w:r>
      <w:r>
        <w:t xml:space="preserve"> systems and those being developed for Maritime Services while maintaining backward compatibility.</w:t>
      </w:r>
    </w:p>
    <w:p w14:paraId="679C7572" w14:textId="77777777" w:rsidR="00226064" w:rsidRDefault="00226064" w:rsidP="00226064">
      <w:pPr>
        <w:pStyle w:val="ListParagraph"/>
      </w:pPr>
    </w:p>
    <w:p w14:paraId="78528A06" w14:textId="2438F79B" w:rsidR="00226064" w:rsidRDefault="009F794C" w:rsidP="00226064">
      <w:pPr>
        <w:pStyle w:val="ListParagraph"/>
        <w:numPr>
          <w:ilvl w:val="0"/>
          <w:numId w:val="8"/>
        </w:numPr>
        <w:ind w:left="0" w:firstLine="0"/>
      </w:pPr>
      <w:r w:rsidRPr="009F794C">
        <w:t>Maritime Resource Names (MRNs) are a universal naming scheme for maritime resources on a global scale. They are persistent, location-independent, resource identifiers designed to make it easy to map</w:t>
      </w:r>
      <w:r>
        <w:t xml:space="preserve"> to</w:t>
      </w:r>
      <w:r w:rsidRPr="009F794C">
        <w:t xml:space="preserve"> other namespaces. MRN is a registered domain within Uniform Resource Name (URN)</w:t>
      </w:r>
      <w:r>
        <w:rPr>
          <w:rStyle w:val="FootnoteReference"/>
        </w:rPr>
        <w:footnoteReference w:id="2"/>
      </w:r>
      <w:r w:rsidRPr="009F794C">
        <w:t xml:space="preserve"> which is a standardised and proven architecture from the internet domain.</w:t>
      </w:r>
    </w:p>
    <w:p w14:paraId="17A0BA5E" w14:textId="64E8982C" w:rsidR="00226064" w:rsidRDefault="00226064" w:rsidP="00226064">
      <w:pPr>
        <w:pStyle w:val="ListParagraph"/>
        <w:ind w:left="0"/>
      </w:pPr>
    </w:p>
    <w:p w14:paraId="4A22CE8A" w14:textId="1D4B2DA6" w:rsidR="006E0174" w:rsidRDefault="006E0174" w:rsidP="006E0174">
      <w:pPr>
        <w:pStyle w:val="Heading1"/>
      </w:pPr>
      <w:r>
        <w:rPr>
          <w:b/>
          <w:bCs/>
        </w:rPr>
        <w:t>Background</w:t>
      </w:r>
    </w:p>
    <w:p w14:paraId="0A58252F" w14:textId="77777777" w:rsidR="006E0174" w:rsidRDefault="006E0174" w:rsidP="00226064">
      <w:pPr>
        <w:pStyle w:val="ListParagraph"/>
        <w:ind w:left="0"/>
      </w:pPr>
    </w:p>
    <w:p w14:paraId="0C1A557C" w14:textId="02460F7B" w:rsidR="00226064" w:rsidRDefault="00226064" w:rsidP="00226064">
      <w:pPr>
        <w:pStyle w:val="ListParagraph"/>
        <w:numPr>
          <w:ilvl w:val="0"/>
          <w:numId w:val="8"/>
        </w:numPr>
        <w:ind w:left="0" w:firstLine="0"/>
      </w:pPr>
      <w:r>
        <w:t xml:space="preserve">MRN is decentralised by nature and each </w:t>
      </w:r>
      <w:r w:rsidR="009F794C">
        <w:t>organisation</w:t>
      </w:r>
      <w:r>
        <w:t xml:space="preserve"> could have their own dedicated namespace in the MRN scheme. The MRN scheme consists of 3 required parts:</w:t>
      </w:r>
    </w:p>
    <w:p w14:paraId="694E2566" w14:textId="77777777" w:rsidR="00226064" w:rsidRDefault="00226064" w:rsidP="00226064">
      <w:pPr>
        <w:pStyle w:val="ListParagraph"/>
      </w:pPr>
    </w:p>
    <w:p w14:paraId="75FDB276" w14:textId="77777777" w:rsidR="00226064" w:rsidRDefault="00226064" w:rsidP="00226064">
      <w:pPr>
        <w:pStyle w:val="ListParagraph"/>
        <w:numPr>
          <w:ilvl w:val="1"/>
          <w:numId w:val="8"/>
        </w:numPr>
      </w:pPr>
      <w:proofErr w:type="spellStart"/>
      <w:proofErr w:type="gramStart"/>
      <w:r>
        <w:t>urn:mrn</w:t>
      </w:r>
      <w:proofErr w:type="spellEnd"/>
      <w:proofErr w:type="gramEnd"/>
      <w:r>
        <w:t xml:space="preserve"> – static part that every MRN begins with</w:t>
      </w:r>
    </w:p>
    <w:p w14:paraId="20B4551A" w14:textId="77777777" w:rsidR="00226064" w:rsidRDefault="00226064" w:rsidP="00226064">
      <w:pPr>
        <w:pStyle w:val="ListParagraph"/>
        <w:ind w:left="1440"/>
      </w:pPr>
    </w:p>
    <w:p w14:paraId="41318037" w14:textId="3F7ACCEC" w:rsidR="00226064" w:rsidRDefault="00226064" w:rsidP="00226064">
      <w:pPr>
        <w:pStyle w:val="ListParagraph"/>
        <w:numPr>
          <w:ilvl w:val="1"/>
          <w:numId w:val="8"/>
        </w:numPr>
      </w:pPr>
      <w:r>
        <w:t>&lt;</w:t>
      </w:r>
      <w:proofErr w:type="spellStart"/>
      <w:r>
        <w:t>oid</w:t>
      </w:r>
      <w:proofErr w:type="spellEnd"/>
      <w:r>
        <w:t xml:space="preserve">&gt; – ID of the coordinating </w:t>
      </w:r>
      <w:r w:rsidR="00A15FA5">
        <w:t>organisation</w:t>
      </w:r>
      <w:r>
        <w:t xml:space="preserve"> of the </w:t>
      </w:r>
      <w:r w:rsidR="00405578">
        <w:t xml:space="preserve">type of </w:t>
      </w:r>
      <w:r>
        <w:t>resource</w:t>
      </w:r>
    </w:p>
    <w:p w14:paraId="2310998C" w14:textId="77777777" w:rsidR="00226064" w:rsidRDefault="00226064" w:rsidP="00226064">
      <w:pPr>
        <w:pStyle w:val="ListParagraph"/>
      </w:pPr>
    </w:p>
    <w:p w14:paraId="4B988778" w14:textId="6C2C0049" w:rsidR="00405578" w:rsidRDefault="00226064" w:rsidP="00405578">
      <w:pPr>
        <w:pStyle w:val="ListParagraph"/>
        <w:numPr>
          <w:ilvl w:val="1"/>
          <w:numId w:val="8"/>
        </w:numPr>
      </w:pPr>
      <w:r>
        <w:t xml:space="preserve">&lt;id&gt; – the identification part. It’s recommended to use a resource type as part of the </w:t>
      </w:r>
      <w:proofErr w:type="gramStart"/>
      <w:r>
        <w:t>id</w:t>
      </w:r>
      <w:proofErr w:type="gramEnd"/>
      <w:r>
        <w:t xml:space="preserve"> </w:t>
      </w:r>
    </w:p>
    <w:p w14:paraId="65F34E3D" w14:textId="77777777" w:rsidR="00226064" w:rsidRDefault="00226064" w:rsidP="00226064">
      <w:pPr>
        <w:pStyle w:val="ListParagraph"/>
      </w:pPr>
    </w:p>
    <w:p w14:paraId="420D775E" w14:textId="77777777" w:rsidR="00226064" w:rsidRDefault="00226064" w:rsidP="00226064">
      <w:pPr>
        <w:pStyle w:val="ListParagraph"/>
        <w:ind w:left="0"/>
        <w:rPr>
          <w:b/>
        </w:rPr>
      </w:pPr>
    </w:p>
    <w:p w14:paraId="1CFF88FC" w14:textId="4A1FA565" w:rsidR="00405578" w:rsidRDefault="00405578" w:rsidP="00405578">
      <w:pPr>
        <w:pStyle w:val="ListParagraph"/>
        <w:numPr>
          <w:ilvl w:val="0"/>
          <w:numId w:val="8"/>
        </w:numPr>
        <w:ind w:left="0" w:firstLine="0"/>
      </w:pPr>
      <w:r w:rsidRPr="0044442E">
        <w:t xml:space="preserve">The </w:t>
      </w:r>
      <w:r w:rsidRPr="00D62DF5">
        <w:t>&lt;</w:t>
      </w:r>
      <w:proofErr w:type="spellStart"/>
      <w:r w:rsidRPr="0044442E">
        <w:t>oid</w:t>
      </w:r>
      <w:proofErr w:type="spellEnd"/>
      <w:r w:rsidRPr="0044442E">
        <w:t xml:space="preserve">&gt; part within an MRN signifies the </w:t>
      </w:r>
      <w:r>
        <w:t xml:space="preserve">coordinating </w:t>
      </w:r>
      <w:r w:rsidRPr="0044442E">
        <w:t>organi</w:t>
      </w:r>
      <w:r w:rsidR="00895D49">
        <w:t>s</w:t>
      </w:r>
      <w:r w:rsidRPr="0044442E">
        <w:t>ation</w:t>
      </w:r>
      <w:r>
        <w:t xml:space="preserve"> of the type of resource. The organi</w:t>
      </w:r>
      <w:r w:rsidR="00895D49">
        <w:t>s</w:t>
      </w:r>
      <w:r>
        <w:t>ation</w:t>
      </w:r>
      <w:r w:rsidRPr="0044442E">
        <w:t xml:space="preserve"> determines the structure of the subsequent "id" section of the MRN. Therefore, it is rarely the actual owner of the resource.</w:t>
      </w:r>
    </w:p>
    <w:p w14:paraId="673566EC" w14:textId="77777777" w:rsidR="00405578" w:rsidRDefault="00405578" w:rsidP="00A669B4">
      <w:pPr>
        <w:pStyle w:val="ListParagraph"/>
        <w:ind w:left="0"/>
      </w:pPr>
    </w:p>
    <w:p w14:paraId="6AB0E118" w14:textId="21702293" w:rsidR="00C0655D" w:rsidRDefault="00226064" w:rsidP="00C0655D">
      <w:pPr>
        <w:pStyle w:val="ListParagraph"/>
        <w:numPr>
          <w:ilvl w:val="0"/>
          <w:numId w:val="8"/>
        </w:numPr>
        <w:ind w:left="0" w:firstLine="0"/>
      </w:pPr>
      <w:r w:rsidRPr="00D50E59">
        <w:t xml:space="preserve">The </w:t>
      </w:r>
      <w:r w:rsidR="00405578">
        <w:t xml:space="preserve">syntax of the </w:t>
      </w:r>
      <w:r>
        <w:t>&lt;id&gt;</w:t>
      </w:r>
      <w:r w:rsidRPr="00D50E59">
        <w:t xml:space="preserve"> part of the MRN is managed by the </w:t>
      </w:r>
      <w:r w:rsidR="00405578">
        <w:t xml:space="preserve">coordinating </w:t>
      </w:r>
      <w:r w:rsidRPr="00D50E59">
        <w:t>organisation</w:t>
      </w:r>
      <w:r w:rsidR="00405578">
        <w:t>(</w:t>
      </w:r>
      <w:proofErr w:type="spellStart"/>
      <w:r w:rsidR="00405578">
        <w:t>oid</w:t>
      </w:r>
      <w:proofErr w:type="spellEnd"/>
      <w:r w:rsidR="00405578">
        <w:t>)</w:t>
      </w:r>
      <w:r w:rsidR="00C745E5">
        <w:t xml:space="preserve">. There are no rules for how to construct the ID part, </w:t>
      </w:r>
      <w:r w:rsidR="003B5D3C">
        <w:t>other than ensuring uniqueness of each MRN.</w:t>
      </w:r>
      <w:r w:rsidR="00895D49">
        <w:t xml:space="preserve"> I</w:t>
      </w:r>
      <w:r w:rsidR="00C745E5">
        <w:t>t’s recommended to</w:t>
      </w:r>
      <w:r w:rsidRPr="00D50E59">
        <w:t xml:space="preserve"> contain the type of the resource and further resource information</w:t>
      </w:r>
      <w:r w:rsidR="00405578">
        <w:t xml:space="preserve">, such as an </w:t>
      </w:r>
      <w:r w:rsidR="00C745E5">
        <w:t>authoritative</w:t>
      </w:r>
      <w:r w:rsidR="00405578">
        <w:t xml:space="preserve"> source of the resource </w:t>
      </w:r>
      <w:r w:rsidR="00C745E5">
        <w:t>combined with</w:t>
      </w:r>
      <w:r w:rsidR="00405578">
        <w:t xml:space="preserve"> the actual ID of the resource</w:t>
      </w:r>
      <w:r w:rsidRPr="00D50E59">
        <w:t xml:space="preserve">. The example MRN below references a fictional </w:t>
      </w:r>
      <w:r w:rsidR="00895D49">
        <w:t>Aid to Navigation</w:t>
      </w:r>
      <w:r w:rsidR="005170C9">
        <w:t xml:space="preserve"> </w:t>
      </w:r>
      <w:r w:rsidR="00895D49">
        <w:t>(</w:t>
      </w:r>
      <w:r w:rsidRPr="00D50E59">
        <w:t>AtoN</w:t>
      </w:r>
      <w:r w:rsidR="00895D49">
        <w:t xml:space="preserve">), </w:t>
      </w:r>
      <w:r w:rsidRPr="00D50E59">
        <w:t>managed by</w:t>
      </w:r>
      <w:r>
        <w:t xml:space="preserve"> the</w:t>
      </w:r>
      <w:r w:rsidR="00C745E5">
        <w:t xml:space="preserve"> Australian AtoN authority,</w:t>
      </w:r>
      <w:r w:rsidRPr="00D50E59">
        <w:t xml:space="preserve"> AMSA</w:t>
      </w:r>
      <w:r w:rsidR="00895D49">
        <w:t>,</w:t>
      </w:r>
      <w:r w:rsidRPr="00D50E59">
        <w:t xml:space="preserve"> in Queensland with the</w:t>
      </w:r>
      <w:r>
        <w:t xml:space="preserve"> id number</w:t>
      </w:r>
      <w:r w:rsidRPr="00D50E59">
        <w:t xml:space="preserve"> “2389-4”. </w:t>
      </w:r>
      <w:r w:rsidR="00C745E5">
        <w:t xml:space="preserve"> As IALA is the coordinating organi</w:t>
      </w:r>
      <w:r w:rsidR="00895D49">
        <w:t>s</w:t>
      </w:r>
      <w:r w:rsidR="00C745E5">
        <w:t xml:space="preserve">ation for AtoNs, they define the syntax </w:t>
      </w:r>
      <w:r w:rsidR="005170C9">
        <w:t>o</w:t>
      </w:r>
      <w:r w:rsidR="00C745E5">
        <w:t xml:space="preserve">f the ID part, which </w:t>
      </w:r>
      <w:proofErr w:type="gramStart"/>
      <w:r w:rsidR="00C745E5">
        <w:t xml:space="preserve">is </w:t>
      </w:r>
      <w:r w:rsidR="00C745E5" w:rsidRPr="00A669B4">
        <w:rPr>
          <w:i/>
          <w:iCs/>
        </w:rPr>
        <w:t>:</w:t>
      </w:r>
      <w:proofErr w:type="spellStart"/>
      <w:r w:rsidR="00C745E5" w:rsidRPr="00A669B4">
        <w:rPr>
          <w:i/>
          <w:iCs/>
        </w:rPr>
        <w:t>aton</w:t>
      </w:r>
      <w:proofErr w:type="spellEnd"/>
      <w:proofErr w:type="gramEnd"/>
      <w:r w:rsidR="00C745E5" w:rsidRPr="00A669B4">
        <w:rPr>
          <w:i/>
          <w:iCs/>
        </w:rPr>
        <w:t>:&lt;country&gt;:&lt;id&gt;</w:t>
      </w:r>
      <w:r w:rsidR="00C745E5" w:rsidRPr="00895D49">
        <w:t xml:space="preserve">. </w:t>
      </w:r>
      <w:r w:rsidR="00C745E5">
        <w:t>AMSA is the a</w:t>
      </w:r>
      <w:r w:rsidR="00C745E5" w:rsidRPr="00C745E5">
        <w:t>uthoritative</w:t>
      </w:r>
      <w:r w:rsidR="00C745E5">
        <w:t xml:space="preserve"> organisation of the resource and can </w:t>
      </w:r>
      <w:r w:rsidR="005170C9">
        <w:t>use</w:t>
      </w:r>
      <w:r w:rsidR="00C745E5">
        <w:t xml:space="preserve"> whatever text/number in the &lt;id&gt;-part as they see fit. </w:t>
      </w:r>
      <w:r w:rsidR="00895D49">
        <w:t xml:space="preserve">In the example, </w:t>
      </w:r>
      <w:r w:rsidR="00DC7B30">
        <w:t>AMSA has chosen</w:t>
      </w:r>
      <w:r w:rsidR="00C745E5">
        <w:t xml:space="preserve"> to have an area </w:t>
      </w:r>
      <w:r w:rsidR="00895D49">
        <w:t xml:space="preserve">(Queensland </w:t>
      </w:r>
      <w:proofErr w:type="spellStart"/>
      <w:r w:rsidR="00895D49">
        <w:t>qld</w:t>
      </w:r>
      <w:proofErr w:type="spellEnd"/>
      <w:r w:rsidR="00895D49">
        <w:t xml:space="preserve">) </w:t>
      </w:r>
      <w:r w:rsidR="00C745E5">
        <w:t>combined with a number.</w:t>
      </w:r>
    </w:p>
    <w:p w14:paraId="2ABB9BD8" w14:textId="76D22FFE" w:rsidR="00895D49" w:rsidRPr="00895D49" w:rsidRDefault="00C0655D" w:rsidP="00895D49">
      <w:pPr>
        <w:tabs>
          <w:tab w:val="clear" w:pos="851"/>
        </w:tabs>
        <w:jc w:val="left"/>
        <w:rPr>
          <w:rFonts w:ascii="Times New Roman" w:hAnsi="Times New Roman"/>
          <w:sz w:val="24"/>
          <w:szCs w:val="24"/>
          <w:lang w:val="da-DK" w:eastAsia="da-DK"/>
        </w:rPr>
      </w:pPr>
      <w:r>
        <w:br/>
      </w:r>
      <w:r w:rsidR="00895D49" w:rsidRPr="00895D49">
        <w:rPr>
          <w:rFonts w:ascii="Times New Roman" w:hAnsi="Times New Roman"/>
          <w:noProof/>
          <w:sz w:val="24"/>
          <w:szCs w:val="24"/>
          <w:lang w:val="da-DK" w:eastAsia="da-DK"/>
        </w:rPr>
        <w:drawing>
          <wp:inline distT="0" distB="0" distL="0" distR="0" wp14:anchorId="5A207880" wp14:editId="2F06DBDB">
            <wp:extent cx="5570220" cy="2125980"/>
            <wp:effectExtent l="0" t="0" r="0" b="0"/>
            <wp:docPr id="219871909" name="Billede 4" descr="Et billede, der indeholder tekst, skærmbillede, Font/skrifttype, Grafik&#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71909" name="Billede 4" descr="Et billede, der indeholder tekst, skærmbillede, Font/skrifttype, Grafik&#10;&#10;Automatisk genereret beskrivels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0220" cy="2125980"/>
                    </a:xfrm>
                    <a:prstGeom prst="rect">
                      <a:avLst/>
                    </a:prstGeom>
                    <a:noFill/>
                    <a:ln>
                      <a:noFill/>
                    </a:ln>
                  </pic:spPr>
                </pic:pic>
              </a:graphicData>
            </a:graphic>
          </wp:inline>
        </w:drawing>
      </w:r>
    </w:p>
    <w:p w14:paraId="215F35F7" w14:textId="7A568309" w:rsidR="00A44EB2" w:rsidRPr="00A44EB2" w:rsidRDefault="00A44EB2" w:rsidP="00A669B4">
      <w:pPr>
        <w:tabs>
          <w:tab w:val="clear" w:pos="851"/>
        </w:tabs>
        <w:rPr>
          <w:rFonts w:ascii="Times New Roman" w:hAnsi="Times New Roman"/>
          <w:sz w:val="24"/>
          <w:szCs w:val="24"/>
          <w:lang w:val="da-DK" w:eastAsia="da-DK"/>
        </w:rPr>
      </w:pPr>
    </w:p>
    <w:p w14:paraId="71DA23F3" w14:textId="5CA606BE" w:rsidR="00C0655D" w:rsidRPr="00C0655D" w:rsidRDefault="00C0655D" w:rsidP="00C0655D">
      <w:pPr>
        <w:tabs>
          <w:tab w:val="clear" w:pos="851"/>
        </w:tabs>
        <w:jc w:val="left"/>
        <w:rPr>
          <w:rFonts w:ascii="Times New Roman" w:hAnsi="Times New Roman"/>
          <w:sz w:val="24"/>
          <w:szCs w:val="24"/>
          <w:lang w:val="da-DK" w:eastAsia="da-DK"/>
        </w:rPr>
      </w:pPr>
    </w:p>
    <w:p w14:paraId="0722BD45" w14:textId="58A22453" w:rsidR="00226064" w:rsidRDefault="00226064" w:rsidP="00226064">
      <w:pPr>
        <w:jc w:val="center"/>
      </w:pPr>
    </w:p>
    <w:p w14:paraId="5AC3BF4E" w14:textId="77777777" w:rsidR="00226064" w:rsidRDefault="00226064" w:rsidP="00226064">
      <w:pPr>
        <w:pStyle w:val="ListParagraph"/>
        <w:ind w:left="0"/>
      </w:pPr>
    </w:p>
    <w:p w14:paraId="228EF8DE" w14:textId="37D062D8" w:rsidR="00226064" w:rsidRDefault="00226064" w:rsidP="00226064">
      <w:pPr>
        <w:pStyle w:val="ListParagraph"/>
        <w:numPr>
          <w:ilvl w:val="0"/>
          <w:numId w:val="8"/>
        </w:numPr>
        <w:ind w:left="0" w:firstLine="0"/>
      </w:pPr>
      <w:r>
        <w:t xml:space="preserve">The concept of MRNs has been adopted by various maritime stakeholders. MRN is an integral part of the S-100 standard, and all resources described in a </w:t>
      </w:r>
      <w:r w:rsidR="001E28B7">
        <w:t xml:space="preserve">S-100 </w:t>
      </w:r>
      <w:r>
        <w:t>product specification should have an MRN.</w:t>
      </w:r>
    </w:p>
    <w:p w14:paraId="61EE14D8" w14:textId="77777777" w:rsidR="00226064" w:rsidRDefault="00226064" w:rsidP="00226064">
      <w:pPr>
        <w:pStyle w:val="ListParagraph"/>
        <w:ind w:left="0"/>
      </w:pPr>
    </w:p>
    <w:p w14:paraId="05A28527" w14:textId="4848E548" w:rsidR="00226064" w:rsidRDefault="00226064" w:rsidP="00226064">
      <w:pPr>
        <w:pStyle w:val="ListParagraph"/>
        <w:numPr>
          <w:ilvl w:val="0"/>
          <w:numId w:val="8"/>
        </w:numPr>
        <w:ind w:left="0" w:firstLine="0"/>
        <w:rPr>
          <w:lang w:val="en-AU"/>
        </w:rPr>
      </w:pPr>
      <w:r w:rsidRPr="00185253">
        <w:rPr>
          <w:lang w:val="en-AU"/>
        </w:rPr>
        <w:t>The broad adoption of MRNs will have several implications:</w:t>
      </w:r>
      <w:r>
        <w:rPr>
          <w:lang w:val="en-AU"/>
        </w:rPr>
        <w:t xml:space="preserve"> </w:t>
      </w:r>
    </w:p>
    <w:p w14:paraId="46DAE51C" w14:textId="77777777" w:rsidR="00226064" w:rsidRPr="00185253" w:rsidRDefault="00226064" w:rsidP="00226064">
      <w:pPr>
        <w:pStyle w:val="ListParagraph"/>
        <w:rPr>
          <w:lang w:val="en-AU"/>
        </w:rPr>
      </w:pPr>
    </w:p>
    <w:p w14:paraId="56944900" w14:textId="77777777" w:rsidR="00226064" w:rsidRPr="00185253" w:rsidRDefault="00226064" w:rsidP="00226064">
      <w:pPr>
        <w:pStyle w:val="ListParagraph"/>
        <w:numPr>
          <w:ilvl w:val="1"/>
          <w:numId w:val="8"/>
        </w:numPr>
        <w:rPr>
          <w:lang w:val="en-AU"/>
        </w:rPr>
      </w:pPr>
      <w:r w:rsidRPr="00185253">
        <w:rPr>
          <w:lang w:val="en-AU"/>
        </w:rPr>
        <w:t>MRNs will simplify the integration of different layers of data on an ECDIS by referencing (chart) features in route plans, navigational warnings, and other types of data.</w:t>
      </w:r>
    </w:p>
    <w:p w14:paraId="11C15913" w14:textId="77777777" w:rsidR="00226064" w:rsidRPr="00185253" w:rsidRDefault="00226064" w:rsidP="00226064">
      <w:pPr>
        <w:pStyle w:val="ListParagraph"/>
        <w:ind w:left="0"/>
        <w:rPr>
          <w:lang w:val="en-AU"/>
        </w:rPr>
      </w:pPr>
      <w:r w:rsidRPr="00185253">
        <w:rPr>
          <w:lang w:val="en-AU"/>
        </w:rPr>
        <w:t> </w:t>
      </w:r>
    </w:p>
    <w:p w14:paraId="4182D9BC" w14:textId="77777777" w:rsidR="00226064" w:rsidRPr="00185253" w:rsidRDefault="00226064" w:rsidP="00226064">
      <w:pPr>
        <w:pStyle w:val="ListParagraph"/>
        <w:numPr>
          <w:ilvl w:val="1"/>
          <w:numId w:val="8"/>
        </w:numPr>
        <w:rPr>
          <w:lang w:val="en-AU"/>
        </w:rPr>
      </w:pPr>
      <w:r w:rsidRPr="00185253">
        <w:rPr>
          <w:lang w:val="en-AU"/>
        </w:rPr>
        <w:t>Data management systems and databases will benefit from a harmonised naming schema.</w:t>
      </w:r>
    </w:p>
    <w:p w14:paraId="53E7E51A" w14:textId="77777777" w:rsidR="00226064" w:rsidRPr="00185253" w:rsidRDefault="00226064" w:rsidP="00226064">
      <w:pPr>
        <w:pStyle w:val="ListParagraph"/>
        <w:ind w:left="0"/>
        <w:rPr>
          <w:lang w:val="en-AU"/>
        </w:rPr>
      </w:pPr>
      <w:r w:rsidRPr="00185253">
        <w:rPr>
          <w:lang w:val="en-AU"/>
        </w:rPr>
        <w:t> </w:t>
      </w:r>
    </w:p>
    <w:p w14:paraId="024CEE31" w14:textId="16F0C6C3" w:rsidR="00226064" w:rsidRDefault="00226064" w:rsidP="00226064">
      <w:pPr>
        <w:pStyle w:val="ListParagraph"/>
        <w:numPr>
          <w:ilvl w:val="1"/>
          <w:numId w:val="8"/>
        </w:numPr>
        <w:rPr>
          <w:lang w:val="en-AU"/>
        </w:rPr>
      </w:pPr>
      <w:r w:rsidRPr="00185253">
        <w:rPr>
          <w:lang w:val="en-AU"/>
        </w:rPr>
        <w:lastRenderedPageBreak/>
        <w:t xml:space="preserve">New maritime services will rely on the existence of MRN databases and processes for </w:t>
      </w:r>
      <w:r w:rsidR="001E28B7">
        <w:rPr>
          <w:lang w:val="en-AU"/>
        </w:rPr>
        <w:t xml:space="preserve">assigning </w:t>
      </w:r>
      <w:r w:rsidRPr="00185253">
        <w:rPr>
          <w:lang w:val="en-AU"/>
        </w:rPr>
        <w:t>MRN</w:t>
      </w:r>
      <w:r w:rsidR="001E28B7">
        <w:rPr>
          <w:lang w:val="en-AU"/>
        </w:rPr>
        <w:t>s</w:t>
      </w:r>
      <w:r w:rsidRPr="00185253">
        <w:rPr>
          <w:lang w:val="en-AU"/>
        </w:rPr>
        <w:t xml:space="preserve">. </w:t>
      </w:r>
    </w:p>
    <w:p w14:paraId="5C5A75D0" w14:textId="77777777" w:rsidR="00226064" w:rsidRPr="00562930" w:rsidRDefault="00226064" w:rsidP="00226064">
      <w:pPr>
        <w:pStyle w:val="ListParagraph"/>
        <w:rPr>
          <w:lang w:val="en-AU"/>
        </w:rPr>
      </w:pPr>
    </w:p>
    <w:p w14:paraId="15668642" w14:textId="77777777" w:rsidR="00226064" w:rsidRDefault="00226064" w:rsidP="00226064">
      <w:pPr>
        <w:pStyle w:val="ListParagraph"/>
      </w:pPr>
    </w:p>
    <w:p w14:paraId="1939465B" w14:textId="2BE6D3B4" w:rsidR="00226064" w:rsidRDefault="00226064" w:rsidP="00226064">
      <w:pPr>
        <w:pStyle w:val="ListParagraph"/>
        <w:numPr>
          <w:ilvl w:val="0"/>
          <w:numId w:val="8"/>
        </w:numPr>
        <w:ind w:left="0" w:firstLine="0"/>
      </w:pPr>
      <w:r>
        <w:t xml:space="preserve">There are many use-cases in which MRN can help to harmonise the management of maritime resources. Annex A provides </w:t>
      </w:r>
      <w:r w:rsidR="00555D4D">
        <w:t xml:space="preserve">seven </w:t>
      </w:r>
      <w:r>
        <w:t>example use-cases and possible benefits of using MRN.</w:t>
      </w:r>
    </w:p>
    <w:p w14:paraId="2257DE7F" w14:textId="1B0ADBCC" w:rsidR="006E0174" w:rsidRDefault="006E0174" w:rsidP="006E0174"/>
    <w:p w14:paraId="4F52757F" w14:textId="77777777" w:rsidR="00A15FA5" w:rsidRPr="006E0174" w:rsidRDefault="00A15FA5" w:rsidP="00A15FA5">
      <w:pPr>
        <w:pStyle w:val="Heading1"/>
        <w:rPr>
          <w:b/>
          <w:bCs/>
        </w:rPr>
      </w:pPr>
      <w:r w:rsidRPr="006E0174">
        <w:rPr>
          <w:b/>
          <w:bCs/>
        </w:rPr>
        <w:t xml:space="preserve">MRN </w:t>
      </w:r>
      <w:r>
        <w:rPr>
          <w:b/>
          <w:bCs/>
        </w:rPr>
        <w:t>i</w:t>
      </w:r>
      <w:r w:rsidRPr="006E0174">
        <w:rPr>
          <w:b/>
          <w:bCs/>
        </w:rPr>
        <w:t>mplementation</w:t>
      </w:r>
    </w:p>
    <w:p w14:paraId="29726FA4" w14:textId="77777777" w:rsidR="00A15FA5" w:rsidRDefault="00A15FA5" w:rsidP="00A15FA5">
      <w:pPr>
        <w:tabs>
          <w:tab w:val="clear" w:pos="851"/>
        </w:tabs>
        <w:jc w:val="center"/>
        <w:rPr>
          <w:b/>
          <w:bCs/>
        </w:rPr>
      </w:pPr>
    </w:p>
    <w:p w14:paraId="2631ACA3" w14:textId="51545AAF" w:rsidR="00A15FA5" w:rsidRDefault="00D057B0" w:rsidP="00A15FA5">
      <w:pPr>
        <w:pStyle w:val="ListParagraph"/>
        <w:numPr>
          <w:ilvl w:val="0"/>
          <w:numId w:val="8"/>
        </w:numPr>
        <w:ind w:left="0" w:firstLine="0"/>
      </w:pPr>
      <w:r>
        <w:t>Coordinating o</w:t>
      </w:r>
      <w:r w:rsidR="00A15FA5">
        <w:t xml:space="preserve">rganisations looking to start with the implementation of the MRN concept can initiate the process by following a few key steps: </w:t>
      </w:r>
    </w:p>
    <w:p w14:paraId="5AB8BCAF" w14:textId="77777777" w:rsidR="00A15FA5" w:rsidRDefault="00A15FA5" w:rsidP="00A15FA5">
      <w:pPr>
        <w:pStyle w:val="ListParagraph"/>
        <w:ind w:left="0"/>
      </w:pPr>
    </w:p>
    <w:p w14:paraId="7C2B6CBF" w14:textId="77777777" w:rsidR="00A15FA5" w:rsidRDefault="00A15FA5" w:rsidP="00A15FA5">
      <w:pPr>
        <w:pStyle w:val="ListParagraph"/>
        <w:numPr>
          <w:ilvl w:val="1"/>
          <w:numId w:val="8"/>
        </w:numPr>
      </w:pPr>
      <w:r>
        <w:t>Review the available guidance documents provided by the International Association of Marine Aids to Navigation and Lighthouse Authorities</w:t>
      </w:r>
      <w:bookmarkStart w:id="1" w:name="_Ref146721694"/>
      <w:r>
        <w:t xml:space="preserve"> (IALA)</w:t>
      </w:r>
      <w:r>
        <w:rPr>
          <w:rStyle w:val="FootnoteReference"/>
        </w:rPr>
        <w:footnoteReference w:id="3"/>
      </w:r>
      <w:bookmarkEnd w:id="1"/>
      <w:r>
        <w:t>.</w:t>
      </w:r>
    </w:p>
    <w:p w14:paraId="28F7E029" w14:textId="77777777" w:rsidR="00A15FA5" w:rsidRDefault="00A15FA5" w:rsidP="00A15FA5">
      <w:pPr>
        <w:pStyle w:val="ListParagraph"/>
        <w:ind w:left="0"/>
      </w:pPr>
    </w:p>
    <w:p w14:paraId="485F59A3" w14:textId="23E64E71" w:rsidR="00A15FA5" w:rsidRDefault="00A15FA5" w:rsidP="00A15FA5">
      <w:pPr>
        <w:pStyle w:val="ListParagraph"/>
        <w:numPr>
          <w:ilvl w:val="1"/>
          <w:numId w:val="8"/>
        </w:numPr>
      </w:pPr>
      <w:r>
        <w:t xml:space="preserve">Assess their specific needs and determine a list of requirements for the implementation of MRN. This includes the determination of </w:t>
      </w:r>
      <w:r w:rsidR="00D057B0">
        <w:t xml:space="preserve">types of </w:t>
      </w:r>
      <w:r>
        <w:t xml:space="preserve">resources that require MRN assignment. Common resources that require MRN assignment can be found in the examples in Annex A. </w:t>
      </w:r>
    </w:p>
    <w:p w14:paraId="0CFEACC4" w14:textId="77777777" w:rsidR="00A15FA5" w:rsidRDefault="00A15FA5" w:rsidP="00A15FA5">
      <w:pPr>
        <w:pStyle w:val="ListParagraph"/>
      </w:pPr>
    </w:p>
    <w:p w14:paraId="213699EC" w14:textId="77777777" w:rsidR="00A15FA5" w:rsidRDefault="00A15FA5" w:rsidP="00A15FA5">
      <w:pPr>
        <w:pStyle w:val="ListParagraph"/>
        <w:numPr>
          <w:ilvl w:val="1"/>
          <w:numId w:val="8"/>
        </w:numPr>
      </w:pPr>
      <w:r>
        <w:t>Organisations should apply for an OID at IALA by filling out an application form and submitting it to the IALA Secretariat (see IALA G1164</w:t>
      </w:r>
      <w:r w:rsidRPr="00F04395">
        <w:rPr>
          <w:vertAlign w:val="superscript"/>
        </w:rPr>
        <w:fldChar w:fldCharType="begin"/>
      </w:r>
      <w:r w:rsidRPr="00F04395">
        <w:rPr>
          <w:vertAlign w:val="superscript"/>
        </w:rPr>
        <w:instrText xml:space="preserve"> NOTEREF _Ref146721694 \h </w:instrText>
      </w:r>
      <w:r>
        <w:rPr>
          <w:vertAlign w:val="superscript"/>
        </w:rPr>
        <w:instrText xml:space="preserve"> \* MERGEFORMAT </w:instrText>
      </w:r>
      <w:r w:rsidRPr="00F04395">
        <w:rPr>
          <w:vertAlign w:val="superscript"/>
        </w:rPr>
      </w:r>
      <w:r w:rsidRPr="00F04395">
        <w:rPr>
          <w:vertAlign w:val="superscript"/>
        </w:rPr>
        <w:fldChar w:fldCharType="separate"/>
      </w:r>
      <w:r w:rsidRPr="00F04395">
        <w:rPr>
          <w:vertAlign w:val="superscript"/>
        </w:rPr>
        <w:t>1</w:t>
      </w:r>
      <w:r w:rsidRPr="00F04395">
        <w:rPr>
          <w:vertAlign w:val="superscript"/>
        </w:rPr>
        <w:fldChar w:fldCharType="end"/>
      </w:r>
      <w:r>
        <w:t>).</w:t>
      </w:r>
    </w:p>
    <w:p w14:paraId="46BBA77C" w14:textId="77777777" w:rsidR="00A15FA5" w:rsidRDefault="00A15FA5" w:rsidP="00A15FA5">
      <w:pPr>
        <w:pStyle w:val="ListParagraph"/>
      </w:pPr>
    </w:p>
    <w:p w14:paraId="28151518" w14:textId="2C27D18E" w:rsidR="00A15FA5" w:rsidRDefault="00A15FA5" w:rsidP="00A15FA5">
      <w:pPr>
        <w:pStyle w:val="ListParagraph"/>
        <w:numPr>
          <w:ilvl w:val="1"/>
          <w:numId w:val="8"/>
        </w:numPr>
      </w:pPr>
      <w:r>
        <w:t xml:space="preserve">Organisations should formally define the structure of the identification part (resource type and resource information) of </w:t>
      </w:r>
      <w:proofErr w:type="gramStart"/>
      <w:r>
        <w:t xml:space="preserve">the </w:t>
      </w:r>
      <w:r w:rsidR="00D057B0">
        <w:t>their</w:t>
      </w:r>
      <w:proofErr w:type="gramEnd"/>
      <w:r w:rsidR="00D057B0">
        <w:t xml:space="preserve"> </w:t>
      </w:r>
      <w:r>
        <w:t>namespace in a (internal) specification. As MRNs will be utilised in many different systems by multiple stakeholders, it is important to maintain a standardised approach even for the assignment of the identification part of an MRN. An example of a formal MRN specification is given by the Identity Management specification of the Maritime Connectivity Platform</w:t>
      </w:r>
      <w:r>
        <w:rPr>
          <w:rStyle w:val="FootnoteReference"/>
        </w:rPr>
        <w:footnoteReference w:id="4"/>
      </w:r>
      <w:r>
        <w:t>.</w:t>
      </w:r>
    </w:p>
    <w:p w14:paraId="4BD6F36A" w14:textId="77777777" w:rsidR="00A15FA5" w:rsidRDefault="00A15FA5" w:rsidP="00A15FA5">
      <w:pPr>
        <w:pStyle w:val="ListParagraph"/>
      </w:pPr>
    </w:p>
    <w:p w14:paraId="1044FE1B" w14:textId="77777777" w:rsidR="00A15FA5" w:rsidRDefault="00A15FA5" w:rsidP="00A15FA5">
      <w:pPr>
        <w:pStyle w:val="ListParagraph"/>
        <w:numPr>
          <w:ilvl w:val="1"/>
          <w:numId w:val="8"/>
        </w:numPr>
        <w:rPr>
          <w:ins w:id="2" w:author="Author"/>
        </w:rPr>
      </w:pPr>
      <w:r>
        <w:t>Establish internal processes to issue MRNs, test MRN issuing in a non-critical environment, integrate MRNs into existing processes and information systems and ensure that relevant stakeholders are trained on MRN implementation and usage.</w:t>
      </w:r>
    </w:p>
    <w:p w14:paraId="3564C8C7" w14:textId="77777777" w:rsidR="00F60D6E" w:rsidRDefault="00F60D6E">
      <w:pPr>
        <w:pStyle w:val="ListParagraph"/>
        <w:rPr>
          <w:ins w:id="3" w:author="Author"/>
        </w:rPr>
        <w:pPrChange w:id="4" w:author="Author">
          <w:pPr>
            <w:pStyle w:val="ListParagraph"/>
            <w:numPr>
              <w:ilvl w:val="1"/>
              <w:numId w:val="8"/>
            </w:numPr>
            <w:ind w:left="1440" w:hanging="360"/>
          </w:pPr>
        </w:pPrChange>
      </w:pPr>
    </w:p>
    <w:p w14:paraId="10022AAD" w14:textId="33E41D89" w:rsidR="00AE0C17" w:rsidRPr="00AE0C17" w:rsidRDefault="00AE0C17" w:rsidP="00AE0C17">
      <w:pPr>
        <w:pStyle w:val="ListParagraph"/>
        <w:numPr>
          <w:ilvl w:val="1"/>
          <w:numId w:val="8"/>
        </w:numPr>
        <w:rPr>
          <w:ins w:id="5" w:author="Author"/>
          <w:rPrChange w:id="6" w:author="Author">
            <w:rPr>
              <w:ins w:id="7" w:author="Author"/>
              <w:highlight w:val="yellow"/>
            </w:rPr>
          </w:rPrChange>
        </w:rPr>
      </w:pPr>
      <w:ins w:id="8" w:author="Author">
        <w:r w:rsidRPr="00AE0C17">
          <w:rPr>
            <w:rPrChange w:id="9" w:author="Author">
              <w:rPr>
                <w:highlight w:val="yellow"/>
              </w:rPr>
            </w:rPrChange>
          </w:rPr>
          <w:t>Consider existing naming or numbering systems, and how MRN implementation may be structured in such a way to incorporate existing schemas (for ease of implementation)</w:t>
        </w:r>
        <w:r w:rsidR="00413E4A">
          <w:t>.</w:t>
        </w:r>
      </w:ins>
    </w:p>
    <w:p w14:paraId="3E2BE565" w14:textId="77777777" w:rsidR="00AE0C17" w:rsidRPr="00AE0C17" w:rsidRDefault="00AE0C17" w:rsidP="00AE0C17">
      <w:pPr>
        <w:pStyle w:val="ListParagraph"/>
        <w:rPr>
          <w:ins w:id="10" w:author="Author"/>
          <w:rPrChange w:id="11" w:author="Author">
            <w:rPr>
              <w:ins w:id="12" w:author="Author"/>
              <w:highlight w:val="yellow"/>
            </w:rPr>
          </w:rPrChange>
        </w:rPr>
      </w:pPr>
    </w:p>
    <w:p w14:paraId="350C3686" w14:textId="77777777" w:rsidR="00AE0C17" w:rsidRPr="00AE0C17" w:rsidRDefault="00AE0C17" w:rsidP="00AE0C17">
      <w:pPr>
        <w:pStyle w:val="ListParagraph"/>
        <w:numPr>
          <w:ilvl w:val="1"/>
          <w:numId w:val="8"/>
        </w:numPr>
        <w:rPr>
          <w:ins w:id="13" w:author="Author"/>
          <w:rPrChange w:id="14" w:author="Author">
            <w:rPr>
              <w:ins w:id="15" w:author="Author"/>
              <w:highlight w:val="yellow"/>
            </w:rPr>
          </w:rPrChange>
        </w:rPr>
      </w:pPr>
      <w:ins w:id="16" w:author="Author">
        <w:r w:rsidRPr="00AE0C17">
          <w:rPr>
            <w:rPrChange w:id="17" w:author="Author">
              <w:rPr>
                <w:highlight w:val="yellow"/>
              </w:rPr>
            </w:rPrChange>
          </w:rPr>
          <w:t>Consider how formal processes will be documented, maintained, and made available for users and implementers to reference.  Common registries and online libraries may be utilized.</w:t>
        </w:r>
      </w:ins>
    </w:p>
    <w:p w14:paraId="30947C8F" w14:textId="77777777" w:rsidR="00AE0C17" w:rsidRPr="00AE0C17" w:rsidRDefault="00AE0C17" w:rsidP="00AE0C17">
      <w:pPr>
        <w:pStyle w:val="ListParagraph"/>
        <w:rPr>
          <w:ins w:id="18" w:author="Author"/>
          <w:rPrChange w:id="19" w:author="Author">
            <w:rPr>
              <w:ins w:id="20" w:author="Author"/>
              <w:highlight w:val="yellow"/>
            </w:rPr>
          </w:rPrChange>
        </w:rPr>
      </w:pPr>
    </w:p>
    <w:p w14:paraId="6510178F" w14:textId="7AFFF20F" w:rsidR="00F60D6E" w:rsidRPr="00AE0C17" w:rsidRDefault="00AE0C17" w:rsidP="00AE0C17">
      <w:pPr>
        <w:pStyle w:val="ListParagraph"/>
        <w:numPr>
          <w:ilvl w:val="1"/>
          <w:numId w:val="8"/>
        </w:numPr>
      </w:pPr>
      <w:ins w:id="21" w:author="Author">
        <w:r w:rsidRPr="00AE0C17">
          <w:rPr>
            <w:rPrChange w:id="22" w:author="Author">
              <w:rPr>
                <w:highlight w:val="yellow"/>
              </w:rPr>
            </w:rPrChange>
          </w:rPr>
          <w:t>If required, make information that is associated with an MRN (such as a digital identity, URL, resource description, etc.) available via a digital resource registry service.</w:t>
        </w:r>
        <w:del w:id="23" w:author="Author">
          <w:r w:rsidR="00F60D6E" w:rsidRPr="00E8081C" w:rsidDel="00AE0C17">
            <w:delText>(</w:delText>
          </w:r>
          <w:r w:rsidR="00F60D6E" w:rsidRPr="00AE0C17" w:rsidDel="00AE0C17">
            <w:delText>MRR and Compatibility with existing naming schemes)</w:delText>
          </w:r>
        </w:del>
      </w:ins>
    </w:p>
    <w:p w14:paraId="41D5080F" w14:textId="77777777" w:rsidR="00A15FA5" w:rsidRDefault="00A15FA5" w:rsidP="00A15FA5">
      <w:pPr>
        <w:pStyle w:val="ListParagraph"/>
      </w:pPr>
    </w:p>
    <w:p w14:paraId="24A2EE69" w14:textId="4B323523" w:rsidR="00A15FA5" w:rsidRDefault="00A15FA5" w:rsidP="00A15FA5">
      <w:pPr>
        <w:pStyle w:val="ListParagraph"/>
        <w:numPr>
          <w:ilvl w:val="0"/>
          <w:numId w:val="8"/>
        </w:numPr>
        <w:ind w:left="0" w:firstLine="0"/>
      </w:pPr>
      <w:r>
        <w:t xml:space="preserve">Further guidance can be found in documentation provided by the </w:t>
      </w:r>
      <w:r w:rsidRPr="002C3AB2">
        <w:t>Internet Assigned Numbers Authority (IANA)</w:t>
      </w:r>
      <w:r>
        <w:rPr>
          <w:rStyle w:val="FootnoteReference"/>
        </w:rPr>
        <w:footnoteReference w:id="5"/>
      </w:r>
      <w:r>
        <w:t>, IALA</w:t>
      </w:r>
      <w:r>
        <w:rPr>
          <w:rStyle w:val="FootnoteReference"/>
        </w:rPr>
        <w:footnoteReference w:id="6"/>
      </w:r>
      <w:r>
        <w:t xml:space="preserve"> and the </w:t>
      </w:r>
      <w:r w:rsidRPr="002C3AB2">
        <w:t>Internet Engineering Task Force (IETF)</w:t>
      </w:r>
      <w:r>
        <w:rPr>
          <w:rStyle w:val="FootnoteReference"/>
        </w:rPr>
        <w:footnoteReference w:id="7"/>
      </w:r>
      <w:r>
        <w:t>.</w:t>
      </w:r>
    </w:p>
    <w:p w14:paraId="7A1C006E" w14:textId="77777777" w:rsidR="00D057B0" w:rsidRDefault="00D057B0" w:rsidP="00A669B4">
      <w:pPr>
        <w:pStyle w:val="ListParagraph"/>
        <w:ind w:left="0"/>
      </w:pPr>
    </w:p>
    <w:p w14:paraId="5A86C2A3" w14:textId="0E9EF03B" w:rsidR="00D057B0" w:rsidRDefault="00D057B0" w:rsidP="00A15FA5">
      <w:pPr>
        <w:pStyle w:val="ListParagraph"/>
        <w:numPr>
          <w:ilvl w:val="0"/>
          <w:numId w:val="8"/>
        </w:numPr>
        <w:ind w:left="0" w:firstLine="0"/>
      </w:pPr>
      <w:r>
        <w:t>Member States are invited to bring this information to the attention of all parties concerned.</w:t>
      </w:r>
    </w:p>
    <w:p w14:paraId="602D6BE9" w14:textId="1EB30DDD" w:rsidR="00EA59E2" w:rsidRDefault="00EA59E2" w:rsidP="002E2BB2"/>
    <w:p w14:paraId="19A0E626" w14:textId="6181E7DF" w:rsidR="00A15FA5" w:rsidDel="00AE0C17" w:rsidRDefault="00A15FA5" w:rsidP="00A15FA5">
      <w:pPr>
        <w:tabs>
          <w:tab w:val="clear" w:pos="851"/>
        </w:tabs>
        <w:rPr>
          <w:del w:id="24" w:author="Author"/>
          <w:b/>
          <w:bCs/>
        </w:rPr>
      </w:pPr>
    </w:p>
    <w:p w14:paraId="34C4CEBC" w14:textId="6A568A38" w:rsidR="00226064" w:rsidDel="00AE0C17" w:rsidRDefault="00226064" w:rsidP="00226064">
      <w:pPr>
        <w:tabs>
          <w:tab w:val="clear" w:pos="851"/>
        </w:tabs>
        <w:jc w:val="center"/>
        <w:rPr>
          <w:del w:id="25" w:author="Author"/>
          <w:b/>
          <w:bCs/>
        </w:rPr>
      </w:pPr>
    </w:p>
    <w:p w14:paraId="7A14B7EE" w14:textId="622D9A6B" w:rsidR="00226064" w:rsidDel="00AE0C17" w:rsidRDefault="00226064" w:rsidP="00226064">
      <w:pPr>
        <w:tabs>
          <w:tab w:val="clear" w:pos="851"/>
        </w:tabs>
        <w:jc w:val="center"/>
        <w:rPr>
          <w:del w:id="26" w:author="Author"/>
          <w:b/>
          <w:bCs/>
        </w:rPr>
      </w:pPr>
    </w:p>
    <w:p w14:paraId="62B1050A" w14:textId="1AC0ABDE" w:rsidR="00226064" w:rsidDel="00AE0C17" w:rsidRDefault="00226064" w:rsidP="00226064">
      <w:pPr>
        <w:tabs>
          <w:tab w:val="clear" w:pos="851"/>
        </w:tabs>
        <w:jc w:val="center"/>
        <w:rPr>
          <w:del w:id="27" w:author="Author"/>
          <w:b/>
          <w:bCs/>
        </w:rPr>
      </w:pPr>
    </w:p>
    <w:p w14:paraId="7AB7846D" w14:textId="4FF403D0" w:rsidR="00226064" w:rsidDel="00AE0C17" w:rsidRDefault="00226064" w:rsidP="00226064">
      <w:pPr>
        <w:tabs>
          <w:tab w:val="clear" w:pos="851"/>
        </w:tabs>
        <w:jc w:val="center"/>
        <w:rPr>
          <w:del w:id="28" w:author="Author"/>
          <w:b/>
          <w:bCs/>
        </w:rPr>
      </w:pPr>
    </w:p>
    <w:p w14:paraId="20444315" w14:textId="27383C48" w:rsidR="00226064" w:rsidDel="00AE0C17" w:rsidRDefault="00226064" w:rsidP="00226064">
      <w:pPr>
        <w:tabs>
          <w:tab w:val="clear" w:pos="851"/>
        </w:tabs>
        <w:jc w:val="center"/>
        <w:rPr>
          <w:del w:id="29" w:author="Author"/>
          <w:b/>
          <w:bCs/>
        </w:rPr>
      </w:pPr>
    </w:p>
    <w:p w14:paraId="06A1993D" w14:textId="42ABC815" w:rsidR="00226064" w:rsidDel="00AE0C17" w:rsidRDefault="00226064" w:rsidP="00226064">
      <w:pPr>
        <w:tabs>
          <w:tab w:val="clear" w:pos="851"/>
        </w:tabs>
        <w:jc w:val="center"/>
        <w:rPr>
          <w:del w:id="30" w:author="Author"/>
          <w:b/>
          <w:bCs/>
        </w:rPr>
      </w:pPr>
    </w:p>
    <w:p w14:paraId="577E95C9" w14:textId="06F9D21C" w:rsidR="00226064" w:rsidDel="00AE0C17" w:rsidRDefault="00226064" w:rsidP="00226064">
      <w:pPr>
        <w:tabs>
          <w:tab w:val="clear" w:pos="851"/>
        </w:tabs>
        <w:jc w:val="center"/>
        <w:rPr>
          <w:del w:id="31" w:author="Author"/>
          <w:b/>
          <w:bCs/>
        </w:rPr>
      </w:pPr>
    </w:p>
    <w:p w14:paraId="2DE69413" w14:textId="60F305D4" w:rsidR="00226064" w:rsidDel="00AE0C17" w:rsidRDefault="00226064" w:rsidP="00226064">
      <w:pPr>
        <w:tabs>
          <w:tab w:val="clear" w:pos="851"/>
        </w:tabs>
        <w:jc w:val="center"/>
        <w:rPr>
          <w:del w:id="32" w:author="Author"/>
          <w:b/>
          <w:bCs/>
        </w:rPr>
      </w:pPr>
    </w:p>
    <w:p w14:paraId="359CE386" w14:textId="6430DC68" w:rsidR="00AE0C17" w:rsidDel="00AE0C17" w:rsidRDefault="00AE0C17" w:rsidP="00226064">
      <w:pPr>
        <w:tabs>
          <w:tab w:val="clear" w:pos="851"/>
        </w:tabs>
        <w:jc w:val="center"/>
        <w:rPr>
          <w:del w:id="33" w:author="Author"/>
          <w:b/>
          <w:bCs/>
        </w:rPr>
      </w:pPr>
    </w:p>
    <w:p w14:paraId="6BE3B24E" w14:textId="1E1E6FA4" w:rsidR="00226064" w:rsidDel="00AE0C17" w:rsidRDefault="00226064" w:rsidP="00226064">
      <w:pPr>
        <w:tabs>
          <w:tab w:val="clear" w:pos="851"/>
        </w:tabs>
        <w:jc w:val="center"/>
        <w:rPr>
          <w:del w:id="34" w:author="Author"/>
          <w:b/>
          <w:bCs/>
        </w:rPr>
      </w:pPr>
    </w:p>
    <w:p w14:paraId="371D4356" w14:textId="09430DD0" w:rsidR="00226064" w:rsidDel="00AE0C17" w:rsidRDefault="00226064" w:rsidP="00226064">
      <w:pPr>
        <w:tabs>
          <w:tab w:val="clear" w:pos="851"/>
        </w:tabs>
        <w:jc w:val="center"/>
        <w:rPr>
          <w:del w:id="35" w:author="Author"/>
          <w:b/>
          <w:bCs/>
        </w:rPr>
      </w:pPr>
    </w:p>
    <w:p w14:paraId="23A8D2A3" w14:textId="41897EA5" w:rsidR="00226064" w:rsidDel="00AE0C17" w:rsidRDefault="00226064" w:rsidP="00226064">
      <w:pPr>
        <w:tabs>
          <w:tab w:val="clear" w:pos="851"/>
        </w:tabs>
        <w:jc w:val="center"/>
        <w:rPr>
          <w:del w:id="36" w:author="Author"/>
          <w:b/>
          <w:bCs/>
        </w:rPr>
      </w:pPr>
    </w:p>
    <w:p w14:paraId="4F89E577" w14:textId="4F664AC5" w:rsidR="00226064" w:rsidDel="00AE0C17" w:rsidRDefault="00226064" w:rsidP="00226064">
      <w:pPr>
        <w:tabs>
          <w:tab w:val="clear" w:pos="851"/>
        </w:tabs>
        <w:jc w:val="center"/>
        <w:rPr>
          <w:del w:id="37" w:author="Author"/>
          <w:b/>
          <w:bCs/>
        </w:rPr>
      </w:pPr>
    </w:p>
    <w:p w14:paraId="21ACCB62" w14:textId="77777777" w:rsidR="00226064" w:rsidRDefault="00226064" w:rsidP="00226064">
      <w:pPr>
        <w:tabs>
          <w:tab w:val="clear" w:pos="851"/>
        </w:tabs>
        <w:jc w:val="center"/>
        <w:rPr>
          <w:b/>
          <w:bCs/>
        </w:rPr>
      </w:pPr>
    </w:p>
    <w:p w14:paraId="5597246F" w14:textId="77777777" w:rsidR="00DF7696" w:rsidRDefault="00DF7696" w:rsidP="00226064">
      <w:pPr>
        <w:tabs>
          <w:tab w:val="clear" w:pos="851"/>
        </w:tabs>
        <w:jc w:val="center"/>
        <w:rPr>
          <w:b/>
          <w:bCs/>
        </w:rPr>
      </w:pPr>
    </w:p>
    <w:p w14:paraId="1289703C" w14:textId="77777777" w:rsidR="00AE0C17" w:rsidRDefault="00AE0C17">
      <w:pPr>
        <w:tabs>
          <w:tab w:val="clear" w:pos="851"/>
        </w:tabs>
        <w:jc w:val="left"/>
        <w:rPr>
          <w:ins w:id="38" w:author="Author"/>
          <w:b/>
          <w:bCs/>
        </w:rPr>
      </w:pPr>
      <w:ins w:id="39" w:author="Author">
        <w:r>
          <w:rPr>
            <w:b/>
            <w:bCs/>
          </w:rPr>
          <w:br w:type="page"/>
        </w:r>
      </w:ins>
    </w:p>
    <w:p w14:paraId="536BE918" w14:textId="57A5E685" w:rsidR="00226064" w:rsidRDefault="00226064" w:rsidP="00226064">
      <w:pPr>
        <w:tabs>
          <w:tab w:val="clear" w:pos="851"/>
        </w:tabs>
        <w:jc w:val="center"/>
        <w:rPr>
          <w:b/>
          <w:bCs/>
        </w:rPr>
      </w:pPr>
      <w:r>
        <w:rPr>
          <w:b/>
          <w:bCs/>
        </w:rPr>
        <w:lastRenderedPageBreak/>
        <w:t>ANNEX A</w:t>
      </w:r>
    </w:p>
    <w:p w14:paraId="6DDA0D7A" w14:textId="77777777" w:rsidR="00226064" w:rsidRDefault="00226064" w:rsidP="00226064">
      <w:pPr>
        <w:tabs>
          <w:tab w:val="clear" w:pos="851"/>
        </w:tabs>
        <w:jc w:val="center"/>
        <w:rPr>
          <w:b/>
          <w:bCs/>
        </w:rPr>
      </w:pPr>
      <w:r>
        <w:rPr>
          <w:b/>
          <w:bCs/>
        </w:rPr>
        <w:t>USE-CASES FOR MARITIME RESOURCE NAMES</w:t>
      </w:r>
    </w:p>
    <w:p w14:paraId="6143FC0D" w14:textId="77777777" w:rsidR="00226064" w:rsidRDefault="00226064" w:rsidP="00226064">
      <w:pPr>
        <w:tabs>
          <w:tab w:val="clear" w:pos="851"/>
        </w:tabs>
        <w:jc w:val="center"/>
        <w:rPr>
          <w:b/>
          <w:bCs/>
        </w:rPr>
      </w:pPr>
    </w:p>
    <w:p w14:paraId="08296CF2" w14:textId="77777777" w:rsidR="00226064" w:rsidRDefault="00226064" w:rsidP="00226064">
      <w:pPr>
        <w:tabs>
          <w:tab w:val="clear" w:pos="851"/>
        </w:tabs>
        <w:jc w:val="center"/>
        <w:rPr>
          <w:b/>
          <w:bCs/>
        </w:rPr>
      </w:pPr>
    </w:p>
    <w:p w14:paraId="38453ACF" w14:textId="41FDB805" w:rsidR="00226064" w:rsidRDefault="00226064" w:rsidP="00226064">
      <w:pPr>
        <w:pStyle w:val="Heading1"/>
        <w:rPr>
          <w:b/>
          <w:bCs/>
        </w:rPr>
      </w:pPr>
      <w:r w:rsidRPr="008908A4">
        <w:rPr>
          <w:b/>
          <w:bCs/>
        </w:rPr>
        <w:t>Introduction</w:t>
      </w:r>
    </w:p>
    <w:p w14:paraId="6B349089" w14:textId="77777777" w:rsidR="006E0174" w:rsidRDefault="006E0174" w:rsidP="006E0174">
      <w:pPr>
        <w:pStyle w:val="ListParagraph"/>
        <w:ind w:left="0"/>
      </w:pPr>
    </w:p>
    <w:p w14:paraId="22E56AC7" w14:textId="5627A8BB" w:rsidR="006E0174" w:rsidRDefault="006E0174" w:rsidP="006E0174">
      <w:pPr>
        <w:pStyle w:val="ListParagraph"/>
        <w:numPr>
          <w:ilvl w:val="0"/>
          <w:numId w:val="9"/>
        </w:numPr>
        <w:ind w:left="0" w:firstLine="0"/>
      </w:pPr>
      <w:r w:rsidRPr="006E0174">
        <w:t>The introduction of MRN offers a comprehensive solution for national maritime agencies, other government actors</w:t>
      </w:r>
      <w:r w:rsidR="00D057B0">
        <w:t>,</w:t>
      </w:r>
      <w:r w:rsidRPr="006E0174">
        <w:t xml:space="preserve"> and industry</w:t>
      </w:r>
      <w:r w:rsidR="00162EC5">
        <w:t xml:space="preserve"> to implement a uniform naming scheme</w:t>
      </w:r>
      <w:r w:rsidRPr="006E0174">
        <w:t xml:space="preserve">. Currently, multiple identification schemas exist for maritime resources in independent systems, lacking standardisation and interoperability. MRN introduces a consistent scheme to identify any maritime resource on a global scale. This encompasses a wide range of entities such as vessels, </w:t>
      </w:r>
      <w:r w:rsidR="00162EC5">
        <w:t>AtoN</w:t>
      </w:r>
      <w:r w:rsidR="00D057B0">
        <w:t>s</w:t>
      </w:r>
      <w:r w:rsidRPr="006E0174">
        <w:t>, organisations, or digital maritime services</w:t>
      </w:r>
      <w:r w:rsidR="00D057B0">
        <w:t>.</w:t>
      </w:r>
    </w:p>
    <w:p w14:paraId="563E16FA" w14:textId="77777777" w:rsidR="006E0174" w:rsidRDefault="006E0174" w:rsidP="006E0174">
      <w:pPr>
        <w:pStyle w:val="ListParagraph"/>
      </w:pPr>
    </w:p>
    <w:p w14:paraId="57CEE1EE" w14:textId="6D4FCBE2" w:rsidR="006E0174" w:rsidRDefault="00226064" w:rsidP="00025BEA">
      <w:pPr>
        <w:pStyle w:val="ListParagraph"/>
        <w:numPr>
          <w:ilvl w:val="0"/>
          <w:numId w:val="9"/>
        </w:numPr>
        <w:ind w:left="0" w:firstLine="0"/>
      </w:pPr>
      <w:r>
        <w:t>Managing information about the same resource in many different information systems leads to inefficiency, inconsistency, and errors. Resolving these issues often involves manual human intervention, leading to extended processing times</w:t>
      </w:r>
      <w:r w:rsidR="00162EC5">
        <w:t>,</w:t>
      </w:r>
      <w:r>
        <w:t xml:space="preserve"> for</w:t>
      </w:r>
      <w:r w:rsidR="00162EC5">
        <w:t xml:space="preserve"> example</w:t>
      </w:r>
      <w:r>
        <w:t xml:space="preserve"> issuing vessel or competency certificates. A more critical inefficiency emerges in the case of search and rescue operations where operators manually compile information from several different sources (e.g., information from AIS, LRIT, ship registers, public websites, etc.).</w:t>
      </w:r>
      <w:r w:rsidR="004C4082">
        <w:t xml:space="preserve"> </w:t>
      </w:r>
      <w:r w:rsidR="004C4082" w:rsidRPr="004C4082">
        <w:t>The</w:t>
      </w:r>
      <w:r w:rsidR="004C4082">
        <w:t xml:space="preserve"> use of a unique MRN assigned</w:t>
      </w:r>
      <w:r w:rsidR="004C4082" w:rsidRPr="004C4082">
        <w:t xml:space="preserve"> to a digital identity could streamline the process of aggregating and interacting with diverse information from multiple sources about a single vessel.</w:t>
      </w:r>
    </w:p>
    <w:p w14:paraId="261F4BFB" w14:textId="77777777" w:rsidR="004C4082" w:rsidRDefault="004C4082" w:rsidP="004C4082">
      <w:pPr>
        <w:pStyle w:val="ListParagraph"/>
        <w:ind w:left="0"/>
      </w:pPr>
    </w:p>
    <w:p w14:paraId="60509C60" w14:textId="4CEBDB51" w:rsidR="00226064" w:rsidRDefault="00162EC5" w:rsidP="006E0174">
      <w:pPr>
        <w:pStyle w:val="ListParagraph"/>
        <w:numPr>
          <w:ilvl w:val="0"/>
          <w:numId w:val="9"/>
        </w:numPr>
        <w:ind w:left="0" w:firstLine="0"/>
      </w:pPr>
      <w:r>
        <w:t>Maritime</w:t>
      </w:r>
      <w:r w:rsidR="00226064">
        <w:t xml:space="preserve"> digital services require interoperability on a global scale to enable seamless information exchange. Using MRN as a base layer of referencing for maritime resources, facilitate</w:t>
      </w:r>
      <w:r>
        <w:t>s</w:t>
      </w:r>
      <w:r w:rsidR="00226064">
        <w:t xml:space="preserve"> coordination (inter and intra organisational), make trade operations more efficient and improve overall maritime safety. MRN’s adaptability allows for customisation to meet specific organisational needs, making it a valuable tool for different use-cases. The following section presents several use-cases that show the benefits of utilising MRN.</w:t>
      </w:r>
    </w:p>
    <w:p w14:paraId="0F8BFFDF" w14:textId="77777777" w:rsidR="00226064" w:rsidRDefault="00226064" w:rsidP="00226064"/>
    <w:p w14:paraId="08E3BE32" w14:textId="33C03475" w:rsidR="00226064" w:rsidRDefault="006E0174" w:rsidP="00226064">
      <w:pPr>
        <w:pStyle w:val="Heading1"/>
        <w:rPr>
          <w:b/>
          <w:bCs/>
        </w:rPr>
      </w:pPr>
      <w:r>
        <w:rPr>
          <w:b/>
          <w:bCs/>
        </w:rPr>
        <w:t xml:space="preserve">List of </w:t>
      </w:r>
      <w:r w:rsidR="00226064" w:rsidRPr="00AD3DA5">
        <w:rPr>
          <w:b/>
          <w:bCs/>
        </w:rPr>
        <w:t>Use-Cases</w:t>
      </w:r>
    </w:p>
    <w:p w14:paraId="24042FC6" w14:textId="77777777" w:rsidR="00226064" w:rsidRDefault="00226064" w:rsidP="00226064"/>
    <w:p w14:paraId="50B66AE8" w14:textId="5F70F225" w:rsidR="00226064" w:rsidRDefault="00226064" w:rsidP="00226064">
      <w:pPr>
        <w:pStyle w:val="Heading2"/>
        <w:rPr>
          <w:i/>
          <w:iCs/>
          <w:u w:val="single"/>
        </w:rPr>
      </w:pPr>
      <w:r w:rsidRPr="00014FFE">
        <w:rPr>
          <w:i/>
          <w:iCs/>
          <w:u w:val="single"/>
        </w:rPr>
        <w:t>UC</w:t>
      </w:r>
      <w:r w:rsidR="00555D4D">
        <w:rPr>
          <w:i/>
          <w:iCs/>
          <w:u w:val="single"/>
        </w:rPr>
        <w:t>1</w:t>
      </w:r>
      <w:r w:rsidRPr="00014FFE">
        <w:rPr>
          <w:i/>
          <w:iCs/>
          <w:u w:val="single"/>
        </w:rPr>
        <w:t>: S-100 Features and Chart references</w:t>
      </w:r>
    </w:p>
    <w:p w14:paraId="01301616" w14:textId="77777777" w:rsidR="00226064" w:rsidRPr="005E27FB" w:rsidRDefault="00226064" w:rsidP="00226064">
      <w:pPr>
        <w:rPr>
          <w:i/>
          <w:iCs/>
        </w:rPr>
      </w:pPr>
    </w:p>
    <w:p w14:paraId="2CCBE844" w14:textId="3A06C88D" w:rsidR="00226064" w:rsidRPr="005E27FB" w:rsidRDefault="00226064" w:rsidP="00226064">
      <w:pPr>
        <w:rPr>
          <w:i/>
          <w:iCs/>
        </w:rPr>
      </w:pPr>
      <w:r w:rsidRPr="006E0174">
        <w:rPr>
          <w:b/>
          <w:bCs/>
          <w:i/>
          <w:iCs/>
        </w:rPr>
        <w:t>Description</w:t>
      </w:r>
      <w:r w:rsidRPr="005E27FB">
        <w:rPr>
          <w:i/>
          <w:iCs/>
        </w:rPr>
        <w:t>:</w:t>
      </w:r>
      <w:r>
        <w:rPr>
          <w:i/>
          <w:iCs/>
        </w:rPr>
        <w:t xml:space="preserve"> </w:t>
      </w:r>
      <w:r w:rsidRPr="004D4B28">
        <w:t>IHO’s S-100 Universal Hydrographic Data Model was recognised by the IMO as the common maritime data structure (CMDS) as part of the e-</w:t>
      </w:r>
      <w:r w:rsidR="008A1573">
        <w:t>n</w:t>
      </w:r>
      <w:r w:rsidRPr="004D4B28">
        <w:t xml:space="preserve">avigation strategy and will be used in modern ECDISs starting </w:t>
      </w:r>
      <w:r>
        <w:t>from</w:t>
      </w:r>
      <w:r w:rsidRPr="004D4B28">
        <w:t xml:space="preserve"> 2026. S-100 relies on MRNs to reference features in S-100 based data models. Examples are references to chart features in S-101 or references to navigational warnings in S-124. Using MRN</w:t>
      </w:r>
      <w:r>
        <w:t>s</w:t>
      </w:r>
      <w:r w:rsidRPr="004D4B28">
        <w:t xml:space="preserve"> in different data models significantly enhances interoperability: </w:t>
      </w:r>
      <w:r w:rsidR="00592003">
        <w:t>By c</w:t>
      </w:r>
      <w:r w:rsidRPr="004D4B28">
        <w:t>ross-referencing features</w:t>
      </w:r>
      <w:r w:rsidR="00592003">
        <w:t>,</w:t>
      </w:r>
      <w:r w:rsidR="00090C8E">
        <w:t xml:space="preserve"> </w:t>
      </w:r>
      <w:r w:rsidRPr="004D4B28">
        <w:t>such as navigational warnings, AtoN information, water level information, planned route, etc.</w:t>
      </w:r>
      <w:r w:rsidR="00592003">
        <w:t>,</w:t>
      </w:r>
      <w:r w:rsidRPr="004D4B28">
        <w:t xml:space="preserve"> </w:t>
      </w:r>
      <w:r w:rsidR="00592003">
        <w:t xml:space="preserve">MRNs </w:t>
      </w:r>
      <w:r w:rsidRPr="004D4B28">
        <w:t xml:space="preserve">will </w:t>
      </w:r>
      <w:r w:rsidR="00592003">
        <w:t>facilitate provision of</w:t>
      </w:r>
      <w:r w:rsidRPr="004D4B28">
        <w:t xml:space="preserve"> a harmonised situational picture to the mariner on a single information display.</w:t>
      </w:r>
    </w:p>
    <w:p w14:paraId="259A3ADE" w14:textId="77777777" w:rsidR="00226064" w:rsidRPr="005E27FB" w:rsidRDefault="00226064" w:rsidP="00226064">
      <w:pPr>
        <w:rPr>
          <w:i/>
          <w:iCs/>
        </w:rPr>
      </w:pPr>
    </w:p>
    <w:p w14:paraId="28D1248A" w14:textId="386E63C3" w:rsidR="00226064" w:rsidRPr="006E0174" w:rsidRDefault="00226064" w:rsidP="00226064">
      <w:pPr>
        <w:rPr>
          <w:b/>
          <w:bCs/>
          <w:i/>
          <w:iCs/>
        </w:rPr>
      </w:pPr>
      <w:r w:rsidRPr="006E0174">
        <w:rPr>
          <w:b/>
          <w:bCs/>
          <w:i/>
          <w:iCs/>
        </w:rPr>
        <w:t>Example MRN</w:t>
      </w:r>
      <w:r w:rsidR="006E0174">
        <w:rPr>
          <w:b/>
          <w:bCs/>
          <w:i/>
          <w:iCs/>
        </w:rPr>
        <w:t>s</w:t>
      </w:r>
      <w:r w:rsidRPr="006E0174">
        <w:rPr>
          <w:b/>
          <w:bCs/>
          <w:i/>
          <w:iCs/>
        </w:rPr>
        <w:t>:</w:t>
      </w:r>
    </w:p>
    <w:p w14:paraId="7A7381B5" w14:textId="77777777" w:rsidR="00226064" w:rsidRDefault="00226064" w:rsidP="00226064">
      <w:pPr>
        <w:rPr>
          <w:i/>
          <w:iCs/>
        </w:rPr>
      </w:pPr>
    </w:p>
    <w:p w14:paraId="3C43EE75" w14:textId="77777777" w:rsidR="00226064" w:rsidRDefault="00226064" w:rsidP="00226064">
      <w:pPr>
        <w:rPr>
          <w:lang w:val="en-AU"/>
        </w:rPr>
      </w:pPr>
      <w:proofErr w:type="gramStart"/>
      <w:r w:rsidRPr="00496C00">
        <w:rPr>
          <w:lang w:val="en-AU"/>
        </w:rPr>
        <w:t>urn:mrn</w:t>
      </w:r>
      <w:proofErr w:type="gramEnd"/>
      <w:r w:rsidRPr="00496C00">
        <w:rPr>
          <w:lang w:val="en-AU"/>
        </w:rPr>
        <w:t>:iho:s101:jsho:87654321</w:t>
      </w:r>
    </w:p>
    <w:p w14:paraId="151FDDBE" w14:textId="77777777" w:rsidR="00226064" w:rsidRPr="00496C00" w:rsidRDefault="00226064" w:rsidP="00226064">
      <w:pPr>
        <w:rPr>
          <w:lang w:val="en-AU"/>
        </w:rPr>
      </w:pPr>
      <w:proofErr w:type="gramStart"/>
      <w:r>
        <w:rPr>
          <w:lang w:val="en-AU"/>
        </w:rPr>
        <w:t>urn:mrn</w:t>
      </w:r>
      <w:proofErr w:type="gramEnd"/>
      <w:r>
        <w:rPr>
          <w:lang w:val="en-AU"/>
        </w:rPr>
        <w:t>:iho:s124:navwarn:navarea-x:auscoast:223</w:t>
      </w:r>
    </w:p>
    <w:p w14:paraId="028A7055" w14:textId="77777777" w:rsidR="00226064" w:rsidRPr="00496C00" w:rsidRDefault="00226064" w:rsidP="00226064">
      <w:pPr>
        <w:rPr>
          <w:lang w:val="en-AU"/>
        </w:rPr>
      </w:pPr>
    </w:p>
    <w:p w14:paraId="14042A19" w14:textId="3148AC6E" w:rsidR="00226064" w:rsidRDefault="00226064" w:rsidP="00226064">
      <w:pPr>
        <w:pStyle w:val="Heading2"/>
        <w:rPr>
          <w:i/>
          <w:iCs/>
          <w:u w:val="single"/>
        </w:rPr>
      </w:pPr>
      <w:r w:rsidRPr="00014FFE">
        <w:rPr>
          <w:i/>
          <w:iCs/>
          <w:u w:val="single"/>
        </w:rPr>
        <w:t>UC</w:t>
      </w:r>
      <w:r w:rsidR="00555D4D">
        <w:rPr>
          <w:i/>
          <w:iCs/>
          <w:u w:val="single"/>
        </w:rPr>
        <w:t>2</w:t>
      </w:r>
      <w:r w:rsidRPr="00014FFE">
        <w:rPr>
          <w:i/>
          <w:iCs/>
          <w:u w:val="single"/>
        </w:rPr>
        <w:t>: AtoN Management</w:t>
      </w:r>
    </w:p>
    <w:p w14:paraId="7ECFC3EB" w14:textId="77777777" w:rsidR="00226064" w:rsidRPr="005E27FB" w:rsidRDefault="00226064" w:rsidP="00226064">
      <w:pPr>
        <w:rPr>
          <w:i/>
          <w:iCs/>
        </w:rPr>
      </w:pPr>
    </w:p>
    <w:p w14:paraId="039C001E"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Managing Aids to Navigation efficiently is crucial for ensuring safe navigation. Each navigational aid has unique characteristics and maintenance requirements. This often involves coordination with different contractors and the exchange of AtoN datasets. Additionally, AtoNs are frequently referenced in information provided to mariners (notices to mariners, navigational warnings, list of lights). MRNs can be utilised to streamline </w:t>
      </w:r>
      <w:r>
        <w:t xml:space="preserve">management </w:t>
      </w:r>
      <w:r>
        <w:lastRenderedPageBreak/>
        <w:t>and publication</w:t>
      </w:r>
      <w:r w:rsidRPr="00AA2D23">
        <w:t xml:space="preserve"> processes by uniquely identifying AtoNs. Additionally, growing use of electronic AtoN (e.g., AIS AtoN) to supplement the marking of hazards to navigation, particularly temporary hazards is expected. Digitalisation technologies (such as virtual and synthetic AtoNs, MRNs, S-100 data models) have been shown to improve the efficiency, cost-effectiveness, and safety impact of AtoN</w:t>
      </w:r>
      <w:r>
        <w:t>s</w:t>
      </w:r>
      <w:r w:rsidRPr="00AA2D23">
        <w:t>. These technologies heavily rely on the presence of globally harmonised identifiers as well.</w:t>
      </w:r>
    </w:p>
    <w:p w14:paraId="12BD2830" w14:textId="77777777" w:rsidR="00226064" w:rsidRPr="005E27FB" w:rsidRDefault="00226064" w:rsidP="00226064">
      <w:pPr>
        <w:rPr>
          <w:i/>
          <w:iCs/>
        </w:rPr>
      </w:pPr>
    </w:p>
    <w:p w14:paraId="7DBB7022" w14:textId="77777777" w:rsidR="00226064" w:rsidRPr="006E0174" w:rsidRDefault="00226064" w:rsidP="00226064">
      <w:pPr>
        <w:rPr>
          <w:b/>
          <w:bCs/>
          <w:i/>
          <w:iCs/>
        </w:rPr>
      </w:pPr>
      <w:r w:rsidRPr="006E0174">
        <w:rPr>
          <w:b/>
          <w:bCs/>
          <w:i/>
          <w:iCs/>
        </w:rPr>
        <w:t>Example MRNs:</w:t>
      </w:r>
    </w:p>
    <w:p w14:paraId="1AC9B91F" w14:textId="77777777" w:rsidR="00226064" w:rsidRPr="005E27FB" w:rsidRDefault="00226064" w:rsidP="00226064">
      <w:pPr>
        <w:rPr>
          <w:i/>
          <w:iCs/>
        </w:rPr>
      </w:pPr>
    </w:p>
    <w:p w14:paraId="47CF9BF9" w14:textId="77777777" w:rsidR="00226064" w:rsidRDefault="00226064" w:rsidP="00226064">
      <w:proofErr w:type="gramStart"/>
      <w:r w:rsidRPr="00C933EF">
        <w:t>urn:mrn</w:t>
      </w:r>
      <w:proofErr w:type="gramEnd"/>
      <w:r w:rsidRPr="00C933EF">
        <w:t>:iala:aton:us:1234.5</w:t>
      </w:r>
    </w:p>
    <w:p w14:paraId="029F84C4" w14:textId="77777777" w:rsidR="00226064" w:rsidRDefault="00226064" w:rsidP="00226064">
      <w:proofErr w:type="gramStart"/>
      <w:r w:rsidRPr="00F34B37">
        <w:t>urn:mrn</w:t>
      </w:r>
      <w:proofErr w:type="gramEnd"/>
      <w:r w:rsidRPr="00F34B37">
        <w:t>:iala:aton:gb:sco:6789.1</w:t>
      </w:r>
    </w:p>
    <w:p w14:paraId="3CB4F67F" w14:textId="77777777" w:rsidR="00226064" w:rsidRDefault="00226064" w:rsidP="00226064">
      <w:proofErr w:type="gramStart"/>
      <w:r>
        <w:t>urn:mrn</w:t>
      </w:r>
      <w:proofErr w:type="gramEnd"/>
      <w:r>
        <w:t>:iala:aton:kr:A01010001</w:t>
      </w:r>
    </w:p>
    <w:p w14:paraId="05612ED3" w14:textId="77777777" w:rsidR="00226064" w:rsidRDefault="00226064" w:rsidP="00226064"/>
    <w:p w14:paraId="7C4E001B" w14:textId="4C0BBE51" w:rsidR="00226064" w:rsidRPr="00014FFE" w:rsidRDefault="00226064" w:rsidP="00226064">
      <w:pPr>
        <w:pStyle w:val="Heading2"/>
        <w:rPr>
          <w:i/>
          <w:iCs/>
          <w:u w:val="single"/>
        </w:rPr>
      </w:pPr>
      <w:r w:rsidRPr="00014FFE">
        <w:rPr>
          <w:i/>
          <w:iCs/>
          <w:u w:val="single"/>
        </w:rPr>
        <w:t>UC</w:t>
      </w:r>
      <w:r w:rsidR="00BE6363">
        <w:rPr>
          <w:i/>
          <w:iCs/>
          <w:u w:val="single"/>
        </w:rPr>
        <w:t>3</w:t>
      </w:r>
      <w:r w:rsidRPr="00014FFE">
        <w:rPr>
          <w:i/>
          <w:iCs/>
          <w:u w:val="single"/>
        </w:rPr>
        <w:t xml:space="preserve">: MRNs for </w:t>
      </w:r>
      <w:r w:rsidR="00534ADD">
        <w:rPr>
          <w:i/>
          <w:iCs/>
          <w:u w:val="single"/>
        </w:rPr>
        <w:t>Geographical Locations</w:t>
      </w:r>
    </w:p>
    <w:p w14:paraId="5767197F" w14:textId="77777777" w:rsidR="00226064" w:rsidRPr="005E27FB" w:rsidRDefault="00226064" w:rsidP="00226064">
      <w:pPr>
        <w:rPr>
          <w:i/>
          <w:iCs/>
        </w:rPr>
      </w:pPr>
    </w:p>
    <w:p w14:paraId="294A098F" w14:textId="799118C4" w:rsidR="00226064" w:rsidRPr="00670A1C" w:rsidRDefault="00226064" w:rsidP="00226064">
      <w:r w:rsidRPr="006E0174">
        <w:rPr>
          <w:b/>
          <w:bCs/>
          <w:i/>
          <w:iCs/>
        </w:rPr>
        <w:t>Description</w:t>
      </w:r>
      <w:r w:rsidRPr="005E27FB">
        <w:rPr>
          <w:i/>
          <w:iCs/>
        </w:rPr>
        <w:t>:</w:t>
      </w:r>
      <w:r>
        <w:rPr>
          <w:i/>
          <w:iCs/>
        </w:rPr>
        <w:t xml:space="preserve"> </w:t>
      </w:r>
      <w:r w:rsidRPr="00CD0B56">
        <w:t xml:space="preserve">Many </w:t>
      </w:r>
      <w:r w:rsidR="00534ADD">
        <w:t xml:space="preserve">geographical </w:t>
      </w:r>
      <w:r w:rsidR="006C5449">
        <w:t>locations</w:t>
      </w:r>
      <w:r w:rsidRPr="00CD0B56">
        <w:t xml:space="preserve"> have multiple names, causing communication complexity and interoperability issues of different data sets (such as internal databases or chart data). Using MRN</w:t>
      </w:r>
      <w:r w:rsidR="00090C8E">
        <w:t>s</w:t>
      </w:r>
      <w:r w:rsidRPr="00CD0B56">
        <w:t xml:space="preserve"> simplifies this by assigning a unique identifier to each </w:t>
      </w:r>
      <w:r w:rsidR="00534ADD">
        <w:t>location</w:t>
      </w:r>
      <w:r w:rsidRPr="00CD0B56">
        <w:t xml:space="preserve">. This enables cross-referencing and standardised communication and reduces human error caused by name ambiguity. </w:t>
      </w:r>
      <w:r w:rsidR="00534ADD">
        <w:t>These</w:t>
      </w:r>
      <w:r w:rsidRPr="00CD0B56">
        <w:t xml:space="preserve"> MRNs can also be utilised for the delivery of critical Maritime Safety Information to vessels enhancing overall safety and navigation efficiency.</w:t>
      </w:r>
    </w:p>
    <w:p w14:paraId="185D866C" w14:textId="77777777" w:rsidR="00226064" w:rsidRPr="005E27FB" w:rsidRDefault="00226064" w:rsidP="00226064">
      <w:pPr>
        <w:rPr>
          <w:i/>
          <w:iCs/>
        </w:rPr>
      </w:pPr>
    </w:p>
    <w:p w14:paraId="56FA9E0C" w14:textId="77777777" w:rsidR="00226064" w:rsidRPr="006E0174" w:rsidRDefault="00226064" w:rsidP="00226064">
      <w:pPr>
        <w:rPr>
          <w:rFonts w:cs="Arial"/>
          <w:b/>
          <w:bCs/>
          <w:i/>
          <w:iCs/>
        </w:rPr>
      </w:pPr>
      <w:r w:rsidRPr="006E0174">
        <w:rPr>
          <w:rFonts w:cs="Arial"/>
          <w:b/>
          <w:bCs/>
          <w:i/>
          <w:iCs/>
        </w:rPr>
        <w:t xml:space="preserve">Example MRN schema: </w:t>
      </w:r>
    </w:p>
    <w:p w14:paraId="678E10C4" w14:textId="77777777" w:rsidR="00226064" w:rsidRDefault="00226064" w:rsidP="00226064">
      <w:pPr>
        <w:rPr>
          <w:rFonts w:cs="Arial"/>
          <w:i/>
          <w:iCs/>
        </w:rPr>
      </w:pPr>
    </w:p>
    <w:p w14:paraId="50262A4F" w14:textId="0BE9C794" w:rsidR="00226064" w:rsidRDefault="00534ADD" w:rsidP="00226064">
      <w:pPr>
        <w:rPr>
          <w:rFonts w:cs="Arial"/>
        </w:rPr>
      </w:pPr>
      <w:r>
        <w:rPr>
          <w:rFonts w:cs="Arial"/>
        </w:rPr>
        <w:t xml:space="preserve">Waterways: </w:t>
      </w:r>
      <w:proofErr w:type="spellStart"/>
      <w:proofErr w:type="gramStart"/>
      <w:r w:rsidR="00226064" w:rsidRPr="006F6F47">
        <w:rPr>
          <w:rFonts w:cs="Arial"/>
        </w:rPr>
        <w:t>urn:mrn</w:t>
      </w:r>
      <w:proofErr w:type="gramEnd"/>
      <w:r w:rsidR="00226064" w:rsidRPr="006F6F47">
        <w:rPr>
          <w:rFonts w:cs="Arial"/>
        </w:rPr>
        <w:t>:iala:wwy</w:t>
      </w:r>
      <w:proofErr w:type="spellEnd"/>
      <w:r w:rsidR="00226064" w:rsidRPr="006F6F47">
        <w:rPr>
          <w:rFonts w:cs="Arial"/>
        </w:rPr>
        <w:t>:&lt;ISO 3166 Code&gt;:&lt;managed name spaces&gt;</w:t>
      </w:r>
    </w:p>
    <w:p w14:paraId="0FF6BEA8" w14:textId="2CA08AAE" w:rsidR="00534ADD" w:rsidRDefault="00534ADD" w:rsidP="00226064">
      <w:pPr>
        <w:rPr>
          <w:rFonts w:cs="Arial"/>
        </w:rPr>
      </w:pPr>
      <w:r>
        <w:rPr>
          <w:rFonts w:cs="Arial"/>
        </w:rPr>
        <w:t xml:space="preserve">Countries:  e.g., </w:t>
      </w:r>
      <w:proofErr w:type="spellStart"/>
      <w:proofErr w:type="gramStart"/>
      <w:r>
        <w:rPr>
          <w:lang w:val="en-US"/>
        </w:rPr>
        <w:t>urn:mrn</w:t>
      </w:r>
      <w:proofErr w:type="gramEnd"/>
      <w:r>
        <w:rPr>
          <w:lang w:val="en-US"/>
        </w:rPr>
        <w:t>:iho:country:dk</w:t>
      </w:r>
      <w:proofErr w:type="spellEnd"/>
    </w:p>
    <w:p w14:paraId="3A160A30" w14:textId="25F50DC7" w:rsidR="00534ADD" w:rsidRDefault="00534ADD" w:rsidP="00534ADD">
      <w:pPr>
        <w:rPr>
          <w:rFonts w:ascii="Calibri" w:hAnsi="Calibri"/>
          <w:lang w:val="en-US"/>
        </w:rPr>
      </w:pPr>
      <w:r>
        <w:rPr>
          <w:rFonts w:cs="Arial"/>
        </w:rPr>
        <w:t xml:space="preserve">Area (Firing Area): </w:t>
      </w:r>
      <w:proofErr w:type="spellStart"/>
      <w:proofErr w:type="gramStart"/>
      <w:r>
        <w:rPr>
          <w:lang w:val="en-US"/>
        </w:rPr>
        <w:t>urn:mrn</w:t>
      </w:r>
      <w:proofErr w:type="gramEnd"/>
      <w:r>
        <w:rPr>
          <w:lang w:val="en-US"/>
        </w:rPr>
        <w:t>:iho:fa:dk</w:t>
      </w:r>
      <w:proofErr w:type="spellEnd"/>
      <w:r>
        <w:rPr>
          <w:lang w:val="en-US"/>
        </w:rPr>
        <w:t>:&lt;internal area id&gt; e.g., urn:mrn:iho:fa:dk:es-d-140</w:t>
      </w:r>
    </w:p>
    <w:p w14:paraId="10B36CF8" w14:textId="77777777" w:rsidR="00226064" w:rsidRPr="00014FFE" w:rsidRDefault="00226064" w:rsidP="00226064"/>
    <w:p w14:paraId="4E681AD8" w14:textId="4E701442" w:rsidR="00226064" w:rsidRDefault="00226064" w:rsidP="00226064">
      <w:pPr>
        <w:pStyle w:val="Heading2"/>
        <w:rPr>
          <w:i/>
          <w:iCs/>
          <w:u w:val="single"/>
        </w:rPr>
      </w:pPr>
      <w:r w:rsidRPr="00014FFE">
        <w:rPr>
          <w:i/>
          <w:iCs/>
          <w:u w:val="single"/>
        </w:rPr>
        <w:t>UC</w:t>
      </w:r>
      <w:r w:rsidR="00BE6363">
        <w:rPr>
          <w:i/>
          <w:iCs/>
          <w:u w:val="single"/>
        </w:rPr>
        <w:t>4</w:t>
      </w:r>
      <w:r w:rsidRPr="00014FFE">
        <w:rPr>
          <w:i/>
          <w:iCs/>
          <w:u w:val="single"/>
        </w:rPr>
        <w:t xml:space="preserve">: </w:t>
      </w:r>
      <w:r>
        <w:rPr>
          <w:i/>
          <w:iCs/>
          <w:u w:val="single"/>
        </w:rPr>
        <w:t xml:space="preserve">Maritime </w:t>
      </w:r>
      <w:r w:rsidRPr="00014FFE">
        <w:rPr>
          <w:i/>
          <w:iCs/>
          <w:u w:val="single"/>
        </w:rPr>
        <w:t>Messaging and Group Calling</w:t>
      </w:r>
    </w:p>
    <w:p w14:paraId="0ADAA584" w14:textId="77777777" w:rsidR="00226064" w:rsidRPr="005E27FB" w:rsidRDefault="00226064" w:rsidP="00226064">
      <w:pPr>
        <w:rPr>
          <w:i/>
          <w:iCs/>
        </w:rPr>
      </w:pPr>
    </w:p>
    <w:p w14:paraId="010C72A7" w14:textId="511C5534"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Effective communication is a fundamental requirement for safe navigation. Traditional methods, such as radio calls and email exchanges, are not suitable for the exchange of new digital data to enhance navigation safety. Utilising MRNs for maritime messaging enables precise addressing, group calling, and global interoperability. An MRN-enabled message exchange would include the MRNs of sender and recipient of a message, coupled </w:t>
      </w:r>
      <w:r>
        <w:t>with</w:t>
      </w:r>
      <w:r w:rsidRPr="00AA2D23">
        <w:t xml:space="preserve"> their</w:t>
      </w:r>
      <w:r w:rsidR="00592003">
        <w:t xml:space="preserve"> respectively</w:t>
      </w:r>
      <w:r w:rsidRPr="00AA2D23">
        <w:t xml:space="preserve"> digital identity. This would enable end-users to validate message authenticity and encrypt confidential information, when combined with a Public-Key infrastructure</w:t>
      </w:r>
      <w:r w:rsidRPr="00AA2D23">
        <w:rPr>
          <w:rStyle w:val="FootnoteReference"/>
        </w:rPr>
        <w:footnoteReference w:id="8"/>
      </w:r>
      <w:r w:rsidR="00592003">
        <w:t xml:space="preserve"> (PKI)</w:t>
      </w:r>
      <w:r w:rsidRPr="00AA2D23">
        <w:t>.</w:t>
      </w:r>
      <w:r>
        <w:rPr>
          <w:i/>
          <w:iCs/>
        </w:rPr>
        <w:t xml:space="preserve">  </w:t>
      </w:r>
    </w:p>
    <w:p w14:paraId="55971EE6" w14:textId="77777777" w:rsidR="00226064" w:rsidRPr="005E27FB" w:rsidRDefault="00226064" w:rsidP="00226064">
      <w:pPr>
        <w:rPr>
          <w:i/>
          <w:iCs/>
        </w:rPr>
      </w:pPr>
    </w:p>
    <w:p w14:paraId="21893A2B" w14:textId="77777777" w:rsidR="00226064" w:rsidRPr="006E0174" w:rsidRDefault="00226064" w:rsidP="00226064">
      <w:pPr>
        <w:rPr>
          <w:b/>
          <w:bCs/>
          <w:i/>
          <w:iCs/>
        </w:rPr>
      </w:pPr>
      <w:r w:rsidRPr="006E0174">
        <w:rPr>
          <w:b/>
          <w:bCs/>
          <w:i/>
          <w:iCs/>
        </w:rPr>
        <w:t>Example MRNs:</w:t>
      </w:r>
    </w:p>
    <w:p w14:paraId="2889560B" w14:textId="77777777" w:rsidR="00226064" w:rsidRDefault="00226064" w:rsidP="00226064">
      <w:pPr>
        <w:rPr>
          <w:i/>
          <w:iCs/>
        </w:rPr>
      </w:pPr>
    </w:p>
    <w:p w14:paraId="37B6B658" w14:textId="3CC607F6" w:rsidR="00226064" w:rsidRDefault="00226064" w:rsidP="00226064">
      <w:pPr>
        <w:rPr>
          <w:i/>
          <w:iCs/>
          <w:lang w:val="en-AU"/>
        </w:rPr>
      </w:pPr>
      <w:proofErr w:type="spellStart"/>
      <w:proofErr w:type="gramStart"/>
      <w:r w:rsidRPr="001948BC">
        <w:rPr>
          <w:i/>
          <w:iCs/>
          <w:lang w:val="en-AU"/>
        </w:rPr>
        <w:t>urn:mrn</w:t>
      </w:r>
      <w:proofErr w:type="gramEnd"/>
      <w:r w:rsidRPr="001948BC">
        <w:rPr>
          <w:i/>
          <w:iCs/>
          <w:lang w:val="en-AU"/>
        </w:rPr>
        <w:t>:mcp:</w:t>
      </w:r>
      <w:r w:rsidR="00515050">
        <w:rPr>
          <w:i/>
          <w:iCs/>
          <w:lang w:val="en-AU"/>
        </w:rPr>
        <w:t>entity</w:t>
      </w:r>
      <w:r w:rsidRPr="001948BC">
        <w:rPr>
          <w:i/>
          <w:iCs/>
          <w:lang w:val="en-AU"/>
        </w:rPr>
        <w:t>:amsa:jan</w:t>
      </w:r>
      <w:r>
        <w:rPr>
          <w:i/>
          <w:iCs/>
          <w:lang w:val="en-AU"/>
        </w:rPr>
        <w:t>e-doe</w:t>
      </w:r>
      <w:proofErr w:type="spellEnd"/>
      <w:r>
        <w:rPr>
          <w:i/>
          <w:iCs/>
          <w:lang w:val="en-AU"/>
        </w:rPr>
        <w:t xml:space="preserve"> (sender)</w:t>
      </w:r>
    </w:p>
    <w:p w14:paraId="777E1958" w14:textId="142C35FF" w:rsidR="00226064" w:rsidRDefault="00226064" w:rsidP="00226064">
      <w:pPr>
        <w:rPr>
          <w:i/>
          <w:iCs/>
          <w:lang w:val="en-AU"/>
        </w:rPr>
      </w:pPr>
      <w:proofErr w:type="spellStart"/>
      <w:proofErr w:type="gramStart"/>
      <w:r w:rsidRPr="00BA03BE">
        <w:rPr>
          <w:i/>
          <w:iCs/>
          <w:lang w:val="en-AU"/>
        </w:rPr>
        <w:t>urn:mrn</w:t>
      </w:r>
      <w:proofErr w:type="gramEnd"/>
      <w:r w:rsidRPr="00BA03BE">
        <w:rPr>
          <w:i/>
          <w:iCs/>
          <w:lang w:val="en-AU"/>
        </w:rPr>
        <w:t>:mcp:</w:t>
      </w:r>
      <w:r w:rsidR="00515050">
        <w:rPr>
          <w:i/>
          <w:iCs/>
          <w:lang w:val="en-AU"/>
        </w:rPr>
        <w:t>entity</w:t>
      </w:r>
      <w:r w:rsidRPr="00BA03BE">
        <w:rPr>
          <w:i/>
          <w:iCs/>
          <w:lang w:val="en-AU"/>
        </w:rPr>
        <w:t>:</w:t>
      </w:r>
      <w:r>
        <w:rPr>
          <w:i/>
          <w:iCs/>
          <w:lang w:val="en-AU"/>
        </w:rPr>
        <w:t>bsh</w:t>
      </w:r>
      <w:r w:rsidRPr="00BA03BE">
        <w:rPr>
          <w:i/>
          <w:iCs/>
          <w:lang w:val="en-AU"/>
        </w:rPr>
        <w:t>:</w:t>
      </w:r>
      <w:r>
        <w:rPr>
          <w:i/>
          <w:iCs/>
          <w:lang w:val="en-AU"/>
        </w:rPr>
        <w:t>erika</w:t>
      </w:r>
      <w:r w:rsidRPr="00BA03BE">
        <w:rPr>
          <w:i/>
          <w:iCs/>
          <w:lang w:val="en-AU"/>
        </w:rPr>
        <w:t>-must</w:t>
      </w:r>
      <w:r>
        <w:rPr>
          <w:i/>
          <w:iCs/>
          <w:lang w:val="en-AU"/>
        </w:rPr>
        <w:t>ermann</w:t>
      </w:r>
      <w:proofErr w:type="spellEnd"/>
      <w:r>
        <w:rPr>
          <w:i/>
          <w:iCs/>
          <w:lang w:val="en-AU"/>
        </w:rPr>
        <w:t xml:space="preserve"> (recipient)</w:t>
      </w:r>
    </w:p>
    <w:p w14:paraId="3B9F3AD5" w14:textId="77777777" w:rsidR="00226064" w:rsidRPr="00633100" w:rsidRDefault="00226064" w:rsidP="00226064">
      <w:pPr>
        <w:rPr>
          <w:i/>
          <w:iCs/>
          <w:lang w:val="en-AU"/>
        </w:rPr>
      </w:pPr>
      <w:proofErr w:type="spellStart"/>
      <w:proofErr w:type="gramStart"/>
      <w:r w:rsidRPr="00633100">
        <w:rPr>
          <w:i/>
          <w:iCs/>
          <w:lang w:val="en-AU"/>
        </w:rPr>
        <w:t>urn:mrn</w:t>
      </w:r>
      <w:proofErr w:type="gramEnd"/>
      <w:r w:rsidRPr="00633100">
        <w:rPr>
          <w:i/>
          <w:iCs/>
          <w:lang w:val="en-AU"/>
        </w:rPr>
        <w:t>:mcp:mms:</w:t>
      </w:r>
      <w:r>
        <w:rPr>
          <w:i/>
          <w:iCs/>
          <w:lang w:val="en-AU"/>
        </w:rPr>
        <w:t>sternula</w:t>
      </w:r>
      <w:r w:rsidRPr="00633100">
        <w:rPr>
          <w:i/>
          <w:iCs/>
          <w:lang w:val="en-AU"/>
        </w:rPr>
        <w:t>:main</w:t>
      </w:r>
      <w:proofErr w:type="spellEnd"/>
      <w:r w:rsidRPr="00633100">
        <w:rPr>
          <w:i/>
          <w:iCs/>
          <w:lang w:val="en-AU"/>
        </w:rPr>
        <w:t xml:space="preserve"> (messag</w:t>
      </w:r>
      <w:r>
        <w:rPr>
          <w:i/>
          <w:iCs/>
          <w:lang w:val="en-AU"/>
        </w:rPr>
        <w:t>ing</w:t>
      </w:r>
      <w:r w:rsidRPr="00633100">
        <w:rPr>
          <w:i/>
          <w:iCs/>
          <w:lang w:val="en-AU"/>
        </w:rPr>
        <w:t xml:space="preserve"> infrastructure co</w:t>
      </w:r>
      <w:r>
        <w:rPr>
          <w:i/>
          <w:iCs/>
          <w:lang w:val="en-AU"/>
        </w:rPr>
        <w:t>mponent, e.g. part of a satellite comms architecture)</w:t>
      </w:r>
    </w:p>
    <w:p w14:paraId="66A0CC93" w14:textId="77777777" w:rsidR="00226064" w:rsidRPr="00633100" w:rsidRDefault="00226064" w:rsidP="00226064">
      <w:pPr>
        <w:rPr>
          <w:lang w:val="en-AU"/>
        </w:rPr>
      </w:pPr>
    </w:p>
    <w:p w14:paraId="41D52361" w14:textId="7F203201" w:rsidR="00226064" w:rsidRDefault="00226064" w:rsidP="00226064">
      <w:pPr>
        <w:pStyle w:val="Heading2"/>
        <w:rPr>
          <w:i/>
          <w:iCs/>
          <w:u w:val="single"/>
        </w:rPr>
      </w:pPr>
      <w:r w:rsidRPr="00014FFE">
        <w:rPr>
          <w:i/>
          <w:iCs/>
          <w:u w:val="single"/>
        </w:rPr>
        <w:t>UC</w:t>
      </w:r>
      <w:r w:rsidR="00BE6363">
        <w:rPr>
          <w:i/>
          <w:iCs/>
          <w:u w:val="single"/>
        </w:rPr>
        <w:t>5</w:t>
      </w:r>
      <w:r w:rsidRPr="00014FFE">
        <w:rPr>
          <w:i/>
          <w:iCs/>
          <w:u w:val="single"/>
        </w:rPr>
        <w:t>: Using MRNs to Represent Existing Identifiers</w:t>
      </w:r>
    </w:p>
    <w:p w14:paraId="28BB235F" w14:textId="77777777" w:rsidR="00226064" w:rsidRPr="005E27FB" w:rsidRDefault="00226064" w:rsidP="00226064">
      <w:pPr>
        <w:rPr>
          <w:i/>
          <w:iCs/>
        </w:rPr>
      </w:pPr>
    </w:p>
    <w:p w14:paraId="2E48B2E7" w14:textId="03C68B08" w:rsidR="00226064" w:rsidRPr="00AA2D23" w:rsidRDefault="00226064" w:rsidP="00226064">
      <w:r w:rsidRPr="006E0174">
        <w:rPr>
          <w:b/>
          <w:bCs/>
          <w:i/>
          <w:iCs/>
        </w:rPr>
        <w:t>Description</w:t>
      </w:r>
      <w:r w:rsidRPr="005E27FB">
        <w:rPr>
          <w:i/>
          <w:iCs/>
        </w:rPr>
        <w:t>:</w:t>
      </w:r>
      <w:r>
        <w:rPr>
          <w:i/>
          <w:iCs/>
        </w:rPr>
        <w:t xml:space="preserve"> </w:t>
      </w:r>
      <w:r w:rsidRPr="00AA2D23">
        <w:t xml:space="preserve">The maritime domain relies on established identification systems like the Maritime Mobile Service Identity (MMSI) or the IMO number for vessels. </w:t>
      </w:r>
      <w:r w:rsidR="00592003" w:rsidRPr="0044442E">
        <w:t xml:space="preserve">While it is unlikely that the new MRN schema will replace these existing systems, MRNs can serve as a compatibility </w:t>
      </w:r>
      <w:r w:rsidR="00592003" w:rsidRPr="0044442E">
        <w:lastRenderedPageBreak/>
        <w:t>layer. Facilitating the integration of traditional identifiers into systems that utilize MRNs, ensuring seamless interoperability.</w:t>
      </w:r>
      <w:r w:rsidR="00592003">
        <w:t xml:space="preserve"> </w:t>
      </w:r>
    </w:p>
    <w:p w14:paraId="36041505" w14:textId="77777777" w:rsidR="00226064" w:rsidRPr="005E27FB" w:rsidRDefault="00226064" w:rsidP="00226064">
      <w:pPr>
        <w:rPr>
          <w:i/>
          <w:iCs/>
        </w:rPr>
      </w:pPr>
    </w:p>
    <w:p w14:paraId="55A73722" w14:textId="77777777" w:rsidR="00226064" w:rsidRPr="006E0174" w:rsidRDefault="00226064" w:rsidP="00226064">
      <w:pPr>
        <w:rPr>
          <w:b/>
          <w:bCs/>
          <w:i/>
          <w:iCs/>
        </w:rPr>
      </w:pPr>
      <w:r w:rsidRPr="006E0174">
        <w:rPr>
          <w:b/>
          <w:bCs/>
          <w:i/>
          <w:iCs/>
        </w:rPr>
        <w:t>Example MRNs:</w:t>
      </w:r>
    </w:p>
    <w:p w14:paraId="0AFAF6C9" w14:textId="77777777" w:rsidR="00226064" w:rsidRDefault="00226064" w:rsidP="00226064">
      <w:pPr>
        <w:rPr>
          <w:i/>
          <w:iCs/>
        </w:rPr>
      </w:pPr>
    </w:p>
    <w:p w14:paraId="58DA31EB" w14:textId="77777777" w:rsidR="00226064" w:rsidRPr="00EE4E9B" w:rsidRDefault="00226064" w:rsidP="00226064">
      <w:proofErr w:type="gramStart"/>
      <w:r w:rsidRPr="00EE4E9B">
        <w:t>urn:mrn</w:t>
      </w:r>
      <w:proofErr w:type="gramEnd"/>
      <w:r w:rsidRPr="00EE4E9B">
        <w:t>:itu:mmsi:538070999</w:t>
      </w:r>
    </w:p>
    <w:p w14:paraId="45B9E75A" w14:textId="77777777" w:rsidR="00226064" w:rsidRPr="00EE4E9B" w:rsidRDefault="00226064" w:rsidP="00226064">
      <w:pPr>
        <w:rPr>
          <w:lang w:val="en-AU"/>
        </w:rPr>
      </w:pPr>
      <w:proofErr w:type="gramStart"/>
      <w:r w:rsidRPr="00EE4E9B">
        <w:rPr>
          <w:lang w:val="en-AU"/>
        </w:rPr>
        <w:t>urn:mrn</w:t>
      </w:r>
      <w:proofErr w:type="gramEnd"/>
      <w:r w:rsidRPr="00EE4E9B">
        <w:rPr>
          <w:lang w:val="en-AU"/>
        </w:rPr>
        <w:t>:imo:imo-number:9743368</w:t>
      </w:r>
    </w:p>
    <w:p w14:paraId="07ED3F84" w14:textId="77777777" w:rsidR="00226064" w:rsidRPr="00014FFE" w:rsidRDefault="00226064" w:rsidP="00226064"/>
    <w:p w14:paraId="33AA59EF" w14:textId="3D476F5F" w:rsidR="00226064" w:rsidRDefault="00226064" w:rsidP="00226064">
      <w:pPr>
        <w:pStyle w:val="Heading2"/>
        <w:rPr>
          <w:i/>
          <w:iCs/>
          <w:u w:val="single"/>
        </w:rPr>
      </w:pPr>
      <w:r w:rsidRPr="00014FFE">
        <w:rPr>
          <w:i/>
          <w:iCs/>
          <w:u w:val="single"/>
        </w:rPr>
        <w:t>UC</w:t>
      </w:r>
      <w:r w:rsidR="00BE6363">
        <w:rPr>
          <w:i/>
          <w:iCs/>
          <w:u w:val="single"/>
        </w:rPr>
        <w:t>6</w:t>
      </w:r>
      <w:r w:rsidRPr="00014FFE">
        <w:rPr>
          <w:i/>
          <w:iCs/>
          <w:u w:val="single"/>
        </w:rPr>
        <w:t>: Official Publications</w:t>
      </w:r>
    </w:p>
    <w:p w14:paraId="2948FB65" w14:textId="77777777" w:rsidR="00226064" w:rsidRPr="005E27FB" w:rsidRDefault="00226064" w:rsidP="00226064">
      <w:pPr>
        <w:rPr>
          <w:i/>
          <w:iCs/>
        </w:rPr>
      </w:pPr>
    </w:p>
    <w:p w14:paraId="6FE115CC" w14:textId="28C49173" w:rsidR="00226064" w:rsidRPr="00AA2D23" w:rsidRDefault="00226064" w:rsidP="00226064">
      <w:r w:rsidRPr="006E0174">
        <w:rPr>
          <w:b/>
          <w:bCs/>
          <w:i/>
          <w:iCs/>
        </w:rPr>
        <w:t>Description</w:t>
      </w:r>
      <w:r w:rsidRPr="005E27FB">
        <w:rPr>
          <w:i/>
          <w:iCs/>
        </w:rPr>
        <w:t>:</w:t>
      </w:r>
      <w:r>
        <w:rPr>
          <w:i/>
          <w:iCs/>
        </w:rPr>
        <w:t xml:space="preserve"> </w:t>
      </w:r>
      <w:r w:rsidRPr="00AA2D23">
        <w:t>Official publications from IMO and other organisations (IHO, IALA, IEC, etc.) play an important role in regulating the maritime industry and providing guidance to a range of stakeholders. Using MRNs can contribute to efficiently manag</w:t>
      </w:r>
      <w:r>
        <w:t>ing</w:t>
      </w:r>
      <w:r w:rsidRPr="00AA2D23">
        <w:t xml:space="preserve"> these documents</w:t>
      </w:r>
      <w:r w:rsidR="00592003">
        <w:t xml:space="preserve"> </w:t>
      </w:r>
      <w:r w:rsidR="00592003" w:rsidRPr="0044442E">
        <w:t>by facilitating references to different versions and simplifying access for maritime professionals. By assigning an MRN to each official document, it becomes simpler to identify, find, or access any specific publication</w:t>
      </w:r>
      <w:r w:rsidRPr="00AA2D23">
        <w:t>. This includes the management of different revisions of documents</w:t>
      </w:r>
      <w:r>
        <w:t xml:space="preserve"> and</w:t>
      </w:r>
      <w:r w:rsidRPr="00AA2D23">
        <w:t xml:space="preserve"> streamlin</w:t>
      </w:r>
      <w:r w:rsidR="00592003">
        <w:t>ing</w:t>
      </w:r>
      <w:r w:rsidRPr="00AA2D23">
        <w:t xml:space="preserve"> record-keeping by linking an MRN to a document’s publication date, author, and other relevant metadata. </w:t>
      </w:r>
    </w:p>
    <w:p w14:paraId="290E3796" w14:textId="77777777" w:rsidR="00226064" w:rsidRPr="005E27FB" w:rsidRDefault="00226064" w:rsidP="00226064">
      <w:pPr>
        <w:rPr>
          <w:i/>
          <w:iCs/>
        </w:rPr>
      </w:pPr>
    </w:p>
    <w:p w14:paraId="21772E5D" w14:textId="77777777" w:rsidR="00226064" w:rsidRPr="006E0174" w:rsidRDefault="00226064" w:rsidP="00226064">
      <w:pPr>
        <w:rPr>
          <w:b/>
          <w:bCs/>
          <w:i/>
          <w:iCs/>
        </w:rPr>
      </w:pPr>
      <w:r w:rsidRPr="006E0174">
        <w:rPr>
          <w:b/>
          <w:bCs/>
          <w:i/>
          <w:iCs/>
        </w:rPr>
        <w:t>Example MRNs:</w:t>
      </w:r>
    </w:p>
    <w:p w14:paraId="743A7A74" w14:textId="77777777" w:rsidR="00226064" w:rsidRPr="00AA2D23" w:rsidRDefault="00226064" w:rsidP="00226064">
      <w:proofErr w:type="gramStart"/>
      <w:r w:rsidRPr="00AA2D23">
        <w:t>urn:mrn</w:t>
      </w:r>
      <w:proofErr w:type="gramEnd"/>
      <w:r w:rsidRPr="00AA2D23">
        <w:t>:iala:pub:g1143:ed3.1 (IALA GUIDELINE G1143: UNIQUE IDENTIFIERS FOR MARITIME RESOURCES)</w:t>
      </w:r>
    </w:p>
    <w:p w14:paraId="027897B9" w14:textId="77777777" w:rsidR="00226064" w:rsidRPr="00AA2D23" w:rsidRDefault="00226064" w:rsidP="00226064"/>
    <w:p w14:paraId="6761571E" w14:textId="77777777" w:rsidR="00226064" w:rsidRPr="00AA2D23" w:rsidRDefault="00226064" w:rsidP="00226064">
      <w:proofErr w:type="gramStart"/>
      <w:r w:rsidRPr="00AA2D23">
        <w:t>urn:mrn</w:t>
      </w:r>
      <w:proofErr w:type="gramEnd"/>
      <w:r w:rsidRPr="00AA2D23">
        <w:t xml:space="preserve">:imo:pub:circular:msc1:1610 (INITIAL DESCRIPTIONS OF MARITIME SERVICES </w:t>
      </w:r>
    </w:p>
    <w:p w14:paraId="1C57FB9C" w14:textId="77777777" w:rsidR="00226064" w:rsidRPr="00AA2D23" w:rsidRDefault="00226064" w:rsidP="00226064">
      <w:r w:rsidRPr="00AA2D23">
        <w:t>IN THE CONTEXT OF E-NAVIGATION)</w:t>
      </w:r>
    </w:p>
    <w:p w14:paraId="765C54C1" w14:textId="77777777" w:rsidR="00226064" w:rsidRPr="005E27FB" w:rsidRDefault="00226064" w:rsidP="00226064">
      <w:pPr>
        <w:rPr>
          <w:i/>
          <w:iCs/>
        </w:rPr>
      </w:pPr>
    </w:p>
    <w:p w14:paraId="4F2C5C16" w14:textId="77777777" w:rsidR="00226064" w:rsidRPr="00014FFE" w:rsidRDefault="00226064" w:rsidP="00226064"/>
    <w:p w14:paraId="73D58816" w14:textId="180CB4AF" w:rsidR="00226064" w:rsidRDefault="00226064" w:rsidP="00226064">
      <w:pPr>
        <w:pStyle w:val="Heading2"/>
        <w:rPr>
          <w:i/>
          <w:iCs/>
          <w:u w:val="single"/>
        </w:rPr>
      </w:pPr>
      <w:r w:rsidRPr="00014FFE">
        <w:rPr>
          <w:i/>
          <w:iCs/>
          <w:u w:val="single"/>
        </w:rPr>
        <w:t>UC</w:t>
      </w:r>
      <w:r w:rsidR="00BE6363">
        <w:rPr>
          <w:i/>
          <w:iCs/>
          <w:u w:val="single"/>
        </w:rPr>
        <w:t>7</w:t>
      </w:r>
      <w:r w:rsidRPr="00014FFE">
        <w:rPr>
          <w:i/>
          <w:iCs/>
          <w:u w:val="single"/>
        </w:rPr>
        <w:t>: Identification of Maritime Services</w:t>
      </w:r>
    </w:p>
    <w:p w14:paraId="61D2BADD" w14:textId="77777777" w:rsidR="00226064" w:rsidRPr="005E27FB" w:rsidRDefault="00226064" w:rsidP="00226064">
      <w:pPr>
        <w:rPr>
          <w:i/>
          <w:iCs/>
        </w:rPr>
      </w:pPr>
    </w:p>
    <w:p w14:paraId="6C578853" w14:textId="314032F9" w:rsidR="00226064" w:rsidRPr="004D28AA" w:rsidRDefault="00226064" w:rsidP="00226064">
      <w:r w:rsidRPr="006E0174">
        <w:rPr>
          <w:b/>
          <w:bCs/>
          <w:i/>
          <w:iCs/>
        </w:rPr>
        <w:t>Description</w:t>
      </w:r>
      <w:r w:rsidRPr="005E27FB">
        <w:rPr>
          <w:i/>
          <w:iCs/>
        </w:rPr>
        <w:t>:</w:t>
      </w:r>
      <w:r>
        <w:rPr>
          <w:i/>
          <w:iCs/>
        </w:rPr>
        <w:t xml:space="preserve"> </w:t>
      </w:r>
      <w:r w:rsidRPr="004D28AA">
        <w:t>As part of IMO’s e-</w:t>
      </w:r>
      <w:r w:rsidR="008A1573">
        <w:t>n</w:t>
      </w:r>
      <w:r w:rsidRPr="004D28AA">
        <w:t xml:space="preserve">avigation strategy, several maritime services have been identified that will be provided by different entities to enhance navigation safety and increase efficiency. These include weather updates, navigational charts, maritime safety information, vessel traffic services and many others. The specification of these services happens on different levels (operational specification, general technical description, description of specific instances). MRNs can be used to make these services and their specifications </w:t>
      </w:r>
      <w:r w:rsidR="00592003">
        <w:t>more</w:t>
      </w:r>
      <w:r w:rsidR="00592003" w:rsidRPr="004D28AA">
        <w:t xml:space="preserve"> </w:t>
      </w:r>
      <w:r w:rsidRPr="004D28AA">
        <w:t>accessible and facilitate automated service discovery.</w:t>
      </w:r>
    </w:p>
    <w:p w14:paraId="7515C266" w14:textId="77777777" w:rsidR="00226064" w:rsidRPr="004D28AA" w:rsidRDefault="00226064" w:rsidP="00226064"/>
    <w:p w14:paraId="5ECFB2C5" w14:textId="77777777" w:rsidR="00226064" w:rsidRPr="006E0174" w:rsidRDefault="00226064" w:rsidP="00226064">
      <w:pPr>
        <w:rPr>
          <w:b/>
          <w:bCs/>
          <w:i/>
          <w:iCs/>
        </w:rPr>
      </w:pPr>
      <w:r w:rsidRPr="006E0174">
        <w:rPr>
          <w:b/>
          <w:bCs/>
          <w:i/>
          <w:iCs/>
        </w:rPr>
        <w:t>Example MRN:</w:t>
      </w:r>
    </w:p>
    <w:p w14:paraId="610A292C" w14:textId="77777777" w:rsidR="00226064" w:rsidRDefault="00226064" w:rsidP="00226064">
      <w:pPr>
        <w:rPr>
          <w:i/>
          <w:iCs/>
        </w:rPr>
      </w:pPr>
      <w:proofErr w:type="spellStart"/>
      <w:proofErr w:type="gramStart"/>
      <w:r w:rsidRPr="005873B9">
        <w:rPr>
          <w:i/>
          <w:iCs/>
        </w:rPr>
        <w:t>urn:mrn</w:t>
      </w:r>
      <w:proofErr w:type="gramEnd"/>
      <w:r w:rsidRPr="005873B9">
        <w:rPr>
          <w:i/>
          <w:iCs/>
        </w:rPr>
        <w:t>:iho:t</w:t>
      </w:r>
      <w:r>
        <w:rPr>
          <w:i/>
          <w:iCs/>
        </w:rPr>
        <w:t>ech</w:t>
      </w:r>
      <w:r w:rsidRPr="005873B9">
        <w:rPr>
          <w:i/>
          <w:iCs/>
        </w:rPr>
        <w:t>s</w:t>
      </w:r>
      <w:r>
        <w:rPr>
          <w:i/>
          <w:iCs/>
        </w:rPr>
        <w:t>vc</w:t>
      </w:r>
      <w:r w:rsidRPr="005873B9">
        <w:rPr>
          <w:i/>
          <w:iCs/>
        </w:rPr>
        <w:t>:spec:navwarn</w:t>
      </w:r>
      <w:proofErr w:type="spellEnd"/>
      <w:r>
        <w:rPr>
          <w:i/>
          <w:iCs/>
        </w:rPr>
        <w:t xml:space="preserve"> (Technical service specification (document) for navigational warnings service)</w:t>
      </w:r>
    </w:p>
    <w:p w14:paraId="5DDA759E" w14:textId="77777777" w:rsidR="00226064" w:rsidRDefault="00226064" w:rsidP="00226064">
      <w:pPr>
        <w:rPr>
          <w:i/>
          <w:iCs/>
        </w:rPr>
      </w:pPr>
    </w:p>
    <w:p w14:paraId="20DF192C" w14:textId="7A34CCF1" w:rsidR="00226064" w:rsidRPr="005E27FB" w:rsidRDefault="00226064" w:rsidP="00226064">
      <w:pPr>
        <w:rPr>
          <w:i/>
          <w:iCs/>
        </w:rPr>
      </w:pPr>
      <w:proofErr w:type="gramStart"/>
      <w:r>
        <w:rPr>
          <w:i/>
          <w:iCs/>
        </w:rPr>
        <w:t>urn:mrn</w:t>
      </w:r>
      <w:proofErr w:type="gramEnd"/>
      <w:r>
        <w:rPr>
          <w:i/>
          <w:iCs/>
        </w:rPr>
        <w:t>:iho:techsvc:instance:navwarn:navarea-</w:t>
      </w:r>
      <w:r w:rsidR="00B6433F">
        <w:rPr>
          <w:i/>
          <w:iCs/>
        </w:rPr>
        <w:t>1:dk:v1</w:t>
      </w:r>
      <w:r>
        <w:rPr>
          <w:i/>
          <w:iCs/>
        </w:rPr>
        <w:t xml:space="preserve"> (Operational service instance of the navigational warning service</w:t>
      </w:r>
      <w:r w:rsidR="00B6433F">
        <w:rPr>
          <w:i/>
          <w:iCs/>
        </w:rPr>
        <w:t xml:space="preserve"> (version 1)</w:t>
      </w:r>
      <w:r>
        <w:rPr>
          <w:i/>
          <w:iCs/>
        </w:rPr>
        <w:t xml:space="preserve"> for</w:t>
      </w:r>
      <w:r w:rsidR="00B6433F">
        <w:rPr>
          <w:i/>
          <w:iCs/>
        </w:rPr>
        <w:t xml:space="preserve"> Denmark in </w:t>
      </w:r>
      <w:r>
        <w:rPr>
          <w:i/>
          <w:iCs/>
        </w:rPr>
        <w:t xml:space="preserve">NAVAREA </w:t>
      </w:r>
      <w:r w:rsidR="00B6433F">
        <w:rPr>
          <w:i/>
          <w:iCs/>
        </w:rPr>
        <w:t>1</w:t>
      </w:r>
      <w:r>
        <w:rPr>
          <w:i/>
          <w:iCs/>
        </w:rPr>
        <w:t xml:space="preserve"> – resolves to a service endpoint)</w:t>
      </w:r>
    </w:p>
    <w:p w14:paraId="29D5809B" w14:textId="77777777" w:rsidR="00226064" w:rsidRPr="00014FFE" w:rsidRDefault="00226064" w:rsidP="00226064"/>
    <w:p w14:paraId="65C4BDAE" w14:textId="77777777" w:rsidR="006E0174" w:rsidRDefault="006E0174" w:rsidP="00226064">
      <w:pPr>
        <w:pStyle w:val="Heading1"/>
        <w:rPr>
          <w:b/>
          <w:bCs/>
        </w:rPr>
      </w:pPr>
    </w:p>
    <w:p w14:paraId="7EB3890E" w14:textId="47AD9A78" w:rsidR="00226064" w:rsidRDefault="00226064" w:rsidP="00226064">
      <w:pPr>
        <w:pStyle w:val="Heading1"/>
        <w:rPr>
          <w:b/>
          <w:bCs/>
        </w:rPr>
      </w:pPr>
      <w:commentRangeStart w:id="40"/>
      <w:r w:rsidRPr="001846B3">
        <w:rPr>
          <w:b/>
          <w:bCs/>
        </w:rPr>
        <w:t xml:space="preserve">Implementation </w:t>
      </w:r>
      <w:r w:rsidR="006E0174">
        <w:rPr>
          <w:b/>
          <w:bCs/>
        </w:rPr>
        <w:t>of Use-Cases</w:t>
      </w:r>
      <w:r w:rsidRPr="001846B3">
        <w:rPr>
          <w:b/>
          <w:bCs/>
        </w:rPr>
        <w:t xml:space="preserve">  </w:t>
      </w:r>
    </w:p>
    <w:p w14:paraId="72FF6752" w14:textId="77777777" w:rsidR="006E0174" w:rsidRDefault="006E0174" w:rsidP="006E0174">
      <w:pPr>
        <w:pStyle w:val="ListParagraph"/>
        <w:ind w:left="0"/>
      </w:pPr>
    </w:p>
    <w:p w14:paraId="4B2BB105" w14:textId="745CFEBC" w:rsidR="006E0174" w:rsidRDefault="006E0174" w:rsidP="006E0174">
      <w:pPr>
        <w:pStyle w:val="ListParagraph"/>
        <w:numPr>
          <w:ilvl w:val="0"/>
          <w:numId w:val="9"/>
        </w:numPr>
        <w:ind w:left="0" w:firstLine="0"/>
      </w:pPr>
      <w:r>
        <w:t>MRNs are organised in a decentral way, meaning that every owner of an OID is responsible for man</w:t>
      </w:r>
      <w:r w:rsidR="00ED1050">
        <w:t>a</w:t>
      </w:r>
      <w:r>
        <w:t xml:space="preserve">ging their namespace. To ensure that MRNs can be resolved to the referenced resource, organisations can provide a Maritime Resource Registry (MRR). The concept of MRRs works similar as the Domain Name System (DNS) that is used to resolve hostnames on the internet to IP addresses (e.g., imo.org -&gt; </w:t>
      </w:r>
      <w:r w:rsidRPr="007F3366">
        <w:t>20.68.185.168</w:t>
      </w:r>
      <w:r>
        <w:t xml:space="preserve">). As IALA is the </w:t>
      </w:r>
      <w:r>
        <w:lastRenderedPageBreak/>
        <w:t xml:space="preserve">owner of the </w:t>
      </w:r>
      <w:proofErr w:type="spellStart"/>
      <w:proofErr w:type="gramStart"/>
      <w:r>
        <w:t>urn:mrn</w:t>
      </w:r>
      <w:proofErr w:type="spellEnd"/>
      <w:proofErr w:type="gramEnd"/>
      <w:r>
        <w:t xml:space="preserve"> namespace, a root MRR would be provided by IALA and every registered OID-owner could provide their MRR as a sub-system as depicted below.</w:t>
      </w:r>
      <w:commentRangeEnd w:id="40"/>
      <w:r w:rsidR="00555D4D">
        <w:rPr>
          <w:rStyle w:val="CommentReference"/>
          <w:rFonts w:eastAsia="Times New Roman"/>
        </w:rPr>
        <w:commentReference w:id="40"/>
      </w:r>
    </w:p>
    <w:p w14:paraId="6518CDD1" w14:textId="77777777" w:rsidR="006E0174" w:rsidRPr="006E0174" w:rsidRDefault="006E0174" w:rsidP="006E0174"/>
    <w:p w14:paraId="6AD8B50A" w14:textId="010E9243" w:rsidR="00226064" w:rsidRDefault="00226064" w:rsidP="00226064"/>
    <w:p w14:paraId="16A63214" w14:textId="77777777" w:rsidR="00226064" w:rsidRDefault="00226064" w:rsidP="00226064">
      <w:r>
        <w:rPr>
          <w:noProof/>
        </w:rPr>
        <w:drawing>
          <wp:inline distT="0" distB="0" distL="0" distR="0" wp14:anchorId="04B847A1" wp14:editId="2CA0917A">
            <wp:extent cx="5759450" cy="275209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pic:cNvPicPr>
                  </pic:nvPicPr>
                  <pic:blipFill>
                    <a:blip r:embed="rId16"/>
                    <a:stretch>
                      <a:fillRect/>
                    </a:stretch>
                  </pic:blipFill>
                  <pic:spPr bwMode="auto">
                    <a:xfrm>
                      <a:off x="0" y="0"/>
                      <a:ext cx="5759450" cy="2752090"/>
                    </a:xfrm>
                    <a:prstGeom prst="rect">
                      <a:avLst/>
                    </a:prstGeom>
                  </pic:spPr>
                </pic:pic>
              </a:graphicData>
            </a:graphic>
          </wp:inline>
        </w:drawing>
      </w:r>
    </w:p>
    <w:p w14:paraId="00DBDD0C" w14:textId="3C08073F" w:rsidR="00226064" w:rsidRDefault="006E0174" w:rsidP="00226064">
      <w:pPr>
        <w:pStyle w:val="Heading1"/>
        <w:rPr>
          <w:b/>
          <w:bCs/>
        </w:rPr>
      </w:pPr>
      <w:r>
        <w:rPr>
          <w:b/>
          <w:bCs/>
        </w:rPr>
        <w:t xml:space="preserve">Use-Cases: </w:t>
      </w:r>
      <w:r w:rsidR="00226064" w:rsidRPr="001A0D50">
        <w:rPr>
          <w:b/>
          <w:bCs/>
        </w:rPr>
        <w:t>Conclusion</w:t>
      </w:r>
    </w:p>
    <w:p w14:paraId="0DBBB62E" w14:textId="77777777" w:rsidR="00226064" w:rsidRPr="00C27B12" w:rsidRDefault="00226064" w:rsidP="00226064"/>
    <w:p w14:paraId="7548CB9D" w14:textId="11B72403" w:rsidR="00226064" w:rsidRPr="001A0D50" w:rsidRDefault="00226064" w:rsidP="00DA3EFB">
      <w:pPr>
        <w:pStyle w:val="ListParagraph"/>
        <w:numPr>
          <w:ilvl w:val="0"/>
          <w:numId w:val="9"/>
        </w:numPr>
        <w:ind w:left="0" w:firstLine="0"/>
      </w:pPr>
      <w:r>
        <w:t xml:space="preserve">In summary, Maritime Resource Names hold significant potential to contribute to the digital transformation of the maritime industry. </w:t>
      </w:r>
      <w:r w:rsidR="00ED469E">
        <w:t xml:space="preserve">Their </w:t>
      </w:r>
      <w:r>
        <w:t xml:space="preserve">adaptability extends over a range of applications, from simplifying communication and enhancing safety, to making internal administrative processes more efficient. MRNs offer a standardised and interoperable approach to addressing the diverse needs of the maritime sector. </w:t>
      </w:r>
    </w:p>
    <w:p w14:paraId="5396E36E" w14:textId="1A7F95B3" w:rsidR="007021A5" w:rsidRDefault="007021A5" w:rsidP="00226064">
      <w:pPr>
        <w:pStyle w:val="ListParagraph"/>
        <w:ind w:left="0"/>
      </w:pPr>
    </w:p>
    <w:sectPr w:rsidR="007021A5" w:rsidSect="00F36A16">
      <w:headerReference w:type="even" r:id="rId17"/>
      <w:headerReference w:type="default" r:id="rId18"/>
      <w:footerReference w:type="even" r:id="rId19"/>
      <w:footerReference w:type="default" r:id="rId20"/>
      <w:footerReference w:type="first" r:id="rId21"/>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Author" w:initials="A">
    <w:p w14:paraId="3AB43A99" w14:textId="77777777" w:rsidR="00555D4D" w:rsidRDefault="00555D4D" w:rsidP="00555D4D">
      <w:pPr>
        <w:pStyle w:val="CommentText"/>
        <w:jc w:val="left"/>
      </w:pPr>
      <w:r>
        <w:rPr>
          <w:rStyle w:val="CommentReference"/>
        </w:rPr>
        <w:annotationRef/>
      </w:r>
      <w:r>
        <w:t>Is this a good example of implementation? Should we keep it even though it’s not ”official”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B43A9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B43A99" w16cid:durableId="172573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4BA8" w14:textId="77777777" w:rsidR="00F36A16" w:rsidRDefault="00F36A16">
      <w:r>
        <w:separator/>
      </w:r>
    </w:p>
  </w:endnote>
  <w:endnote w:type="continuationSeparator" w:id="0">
    <w:p w14:paraId="3DCAC2C4" w14:textId="77777777" w:rsidR="00F36A16" w:rsidRDefault="00F3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Footer"/>
    </w:pPr>
  </w:p>
  <w:p w14:paraId="2D77DD08" w14:textId="45098D28"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Footer"/>
    </w:pPr>
  </w:p>
  <w:p w14:paraId="4F120BEE" w14:textId="308B2779"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57E" w14:textId="772CBD08" w:rsidR="009F5A0F" w:rsidRPr="00957D9E" w:rsidRDefault="00B54EE6" w:rsidP="005E1512">
    <w:pPr>
      <w:pStyle w:val="Footer"/>
      <w:rPr>
        <w:szCs w:val="18"/>
      </w:rPr>
    </w:pPr>
    <w:bookmarkStart w:id="41"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ooter"/>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41"/>
  </w:p>
  <w:p w14:paraId="373D49E3" w14:textId="77777777" w:rsidR="00B54EE6" w:rsidRDefault="00B54EE6" w:rsidP="00DF6B90">
    <w:pPr>
      <w:pStyle w:val="Footer"/>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1463" w14:textId="77777777" w:rsidR="00F36A16" w:rsidRDefault="00F36A16">
      <w:r>
        <w:separator/>
      </w:r>
    </w:p>
  </w:footnote>
  <w:footnote w:type="continuationSeparator" w:id="0">
    <w:p w14:paraId="077420D7" w14:textId="77777777" w:rsidR="00F36A16" w:rsidRDefault="00F36A16">
      <w:r>
        <w:continuationSeparator/>
      </w:r>
    </w:p>
  </w:footnote>
  <w:footnote w:id="1">
    <w:p w14:paraId="01B2186F" w14:textId="138FA278" w:rsidR="003A3FB7" w:rsidRPr="003A3FB7" w:rsidRDefault="003A3FB7">
      <w:pPr>
        <w:pStyle w:val="FootnoteText"/>
      </w:pPr>
      <w:r>
        <w:rPr>
          <w:rStyle w:val="FootnoteReference"/>
        </w:rPr>
        <w:footnoteRef/>
      </w:r>
      <w:r>
        <w:t xml:space="preserve"> As defined in MSC.467(101)</w:t>
      </w:r>
    </w:p>
  </w:footnote>
  <w:footnote w:id="2">
    <w:p w14:paraId="387FB0BA" w14:textId="73FB91E2" w:rsidR="009F794C" w:rsidRPr="009F794C" w:rsidRDefault="009F794C">
      <w:pPr>
        <w:pStyle w:val="FootnoteText"/>
      </w:pPr>
      <w:r>
        <w:rPr>
          <w:rStyle w:val="FootnoteReference"/>
        </w:rPr>
        <w:footnoteRef/>
      </w:r>
      <w:r>
        <w:t xml:space="preserve"> See </w:t>
      </w:r>
      <w:hyperlink r:id="rId1" w:history="1">
        <w:r>
          <w:rPr>
            <w:rStyle w:val="Hyperlink"/>
          </w:rPr>
          <w:t>RFC 8141: Uniform Resource Names (URNs) (rfc-editor.org)</w:t>
        </w:r>
      </w:hyperlink>
    </w:p>
  </w:footnote>
  <w:footnote w:id="3">
    <w:p w14:paraId="2F3D1EF3" w14:textId="77777777" w:rsidR="00A15FA5" w:rsidRDefault="00A15FA5" w:rsidP="00A15FA5">
      <w:pPr>
        <w:pStyle w:val="FootnoteText"/>
      </w:pPr>
      <w:r>
        <w:rPr>
          <w:rStyle w:val="FootnoteReference"/>
        </w:rPr>
        <w:footnoteRef/>
      </w:r>
      <w:r>
        <w:t xml:space="preserve">  IALA G1143: Unique Identifiers for Maritime Resources</w:t>
      </w:r>
    </w:p>
    <w:p w14:paraId="56D92120" w14:textId="77777777" w:rsidR="00A15FA5" w:rsidRDefault="00A15FA5" w:rsidP="00A15FA5">
      <w:pPr>
        <w:pStyle w:val="FootnoteText"/>
      </w:pPr>
      <w:r>
        <w:t xml:space="preserve">   IALA G1164: Management of Maritime Resource Name Organisation Identifiers</w:t>
      </w:r>
    </w:p>
    <w:p w14:paraId="62D8A216" w14:textId="77777777" w:rsidR="00A15FA5" w:rsidRPr="00AF7BFB" w:rsidRDefault="00A15FA5" w:rsidP="00A15FA5">
      <w:pPr>
        <w:pStyle w:val="FootnoteText"/>
      </w:pPr>
      <w:r>
        <w:t xml:space="preserve">   IALA R1023: Maritime Resource Names</w:t>
      </w:r>
    </w:p>
  </w:footnote>
  <w:footnote w:id="4">
    <w:p w14:paraId="2BCF218D" w14:textId="77777777" w:rsidR="00A15FA5" w:rsidRPr="00F04395" w:rsidRDefault="00A15FA5" w:rsidP="00A15FA5">
      <w:pPr>
        <w:pStyle w:val="FootnoteText"/>
        <w:jc w:val="left"/>
      </w:pPr>
      <w:r>
        <w:rPr>
          <w:rStyle w:val="FootnoteReference"/>
        </w:rPr>
        <w:footnoteRef/>
      </w:r>
      <w:r>
        <w:t xml:space="preserve"> Available online: </w:t>
      </w:r>
      <w:hyperlink r:id="rId2" w:history="1">
        <w:r w:rsidRPr="005E4606">
          <w:rPr>
            <w:rStyle w:val="Hyperlink"/>
          </w:rPr>
          <w:t>https://maritimeconnectivity.github.io/maritimeconnectivity.net/docs/MCP%20IDsec2%20MCC%20Identity%20Management%20and%20Security;%20Identity%20Management.pdf</w:t>
        </w:r>
      </w:hyperlink>
      <w:r>
        <w:t xml:space="preserve"> </w:t>
      </w:r>
    </w:p>
  </w:footnote>
  <w:footnote w:id="5">
    <w:p w14:paraId="4446E5DB" w14:textId="77777777" w:rsidR="00A15FA5" w:rsidRPr="0085640F" w:rsidRDefault="00A15FA5" w:rsidP="00A15FA5">
      <w:pPr>
        <w:pStyle w:val="FootnoteText"/>
        <w:jc w:val="left"/>
      </w:pPr>
      <w:r>
        <w:rPr>
          <w:rStyle w:val="FootnoteReference"/>
        </w:rPr>
        <w:footnoteRef/>
      </w:r>
      <w:r>
        <w:t xml:space="preserve"> IANA describes MRN in </w:t>
      </w:r>
      <w:hyperlink r:id="rId3" w:history="1">
        <w:r w:rsidRPr="005E4606">
          <w:rPr>
            <w:rStyle w:val="Hyperlink"/>
          </w:rPr>
          <w:t>https://www.iana.org/assignments/urn-formal/mrn</w:t>
        </w:r>
      </w:hyperlink>
      <w:r>
        <w:t xml:space="preserve">  </w:t>
      </w:r>
    </w:p>
  </w:footnote>
  <w:footnote w:id="6">
    <w:p w14:paraId="6EECCEE8" w14:textId="77777777" w:rsidR="00A15FA5" w:rsidRPr="0085640F" w:rsidRDefault="00A15FA5" w:rsidP="00A15FA5">
      <w:pPr>
        <w:pStyle w:val="FootnoteText"/>
        <w:jc w:val="left"/>
      </w:pPr>
      <w:r>
        <w:rPr>
          <w:rStyle w:val="FootnoteReference"/>
        </w:rPr>
        <w:footnoteRef/>
      </w:r>
      <w:r>
        <w:t xml:space="preserve"> IALA describes MRN in their domain and has several guidelines </w:t>
      </w:r>
      <w:hyperlink r:id="rId4" w:history="1">
        <w:r w:rsidRPr="005E4606">
          <w:rPr>
            <w:rStyle w:val="Hyperlink"/>
          </w:rPr>
          <w:t>https://www.iala-aism.org/technical/data-modelling/mrn/</w:t>
        </w:r>
      </w:hyperlink>
      <w:r>
        <w:t xml:space="preserve">  </w:t>
      </w:r>
    </w:p>
  </w:footnote>
  <w:footnote w:id="7">
    <w:p w14:paraId="0DCA9E02" w14:textId="77777777" w:rsidR="00A15FA5" w:rsidRPr="0085640F" w:rsidRDefault="00A15FA5" w:rsidP="00A15FA5">
      <w:pPr>
        <w:pStyle w:val="FootnoteText"/>
        <w:ind w:left="0" w:firstLine="0"/>
      </w:pPr>
      <w:r>
        <w:rPr>
          <w:rStyle w:val="FootnoteReference"/>
        </w:rPr>
        <w:footnoteRef/>
      </w:r>
      <w:r>
        <w:t xml:space="preserve"> IETF describes URN in </w:t>
      </w:r>
      <w:hyperlink r:id="rId5" w:history="1">
        <w:r w:rsidRPr="005E4606">
          <w:rPr>
            <w:rStyle w:val="Hyperlink"/>
          </w:rPr>
          <w:t>https://www.rfc-editor.org/rfc/rfc8141</w:t>
        </w:r>
      </w:hyperlink>
      <w:r>
        <w:t xml:space="preserve"> </w:t>
      </w:r>
    </w:p>
  </w:footnote>
  <w:footnote w:id="8">
    <w:p w14:paraId="7DC77896" w14:textId="77777777" w:rsidR="00226064" w:rsidRPr="00FF1374" w:rsidRDefault="00226064" w:rsidP="00226064">
      <w:pPr>
        <w:pStyle w:val="FootnoteText"/>
        <w:rPr>
          <w:lang w:val="en-AU"/>
        </w:rPr>
      </w:pPr>
      <w:r>
        <w:rPr>
          <w:rStyle w:val="FootnoteReference"/>
        </w:rPr>
        <w:footnoteRef/>
      </w:r>
      <w:r>
        <w:t xml:space="preserve"> </w:t>
      </w:r>
      <w:r>
        <w:rPr>
          <w:lang w:val="en-AU"/>
        </w:rPr>
        <w:t>This concept is currently applied by the Maritime Messaging Service, that is developed by the Maritime Connectivity Consortium as part of the Maritime Connectivity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F05DFE"/>
    <w:multiLevelType w:val="hybridMultilevel"/>
    <w:tmpl w:val="1D7A263C"/>
    <w:lvl w:ilvl="0" w:tplc="0E2ABFFE">
      <w:start w:val="1"/>
      <w:numFmt w:val="decimal"/>
      <w:lvlText w:val="%1"/>
      <w:lvlJc w:val="left"/>
      <w:pPr>
        <w:ind w:left="720" w:hanging="360"/>
      </w:pPr>
      <w:rPr>
        <w:rFonts w:hint="default"/>
      </w:r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BF26A59"/>
    <w:multiLevelType w:val="hybridMultilevel"/>
    <w:tmpl w:val="1D7A263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F097093"/>
    <w:multiLevelType w:val="multilevel"/>
    <w:tmpl w:val="17C89A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5086"/>
    <w:multiLevelType w:val="multilevel"/>
    <w:tmpl w:val="DD1C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F2C51"/>
    <w:multiLevelType w:val="multilevel"/>
    <w:tmpl w:val="C69A86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B35D5"/>
    <w:multiLevelType w:val="multilevel"/>
    <w:tmpl w:val="B8809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A9562E"/>
    <w:multiLevelType w:val="multilevel"/>
    <w:tmpl w:val="F202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737C30"/>
    <w:multiLevelType w:val="multilevel"/>
    <w:tmpl w:val="3FF29C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3354A"/>
    <w:multiLevelType w:val="multilevel"/>
    <w:tmpl w:val="37A4FF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2004353">
    <w:abstractNumId w:val="6"/>
  </w:num>
  <w:num w:numId="2" w16cid:durableId="999384715">
    <w:abstractNumId w:val="4"/>
  </w:num>
  <w:num w:numId="3" w16cid:durableId="2104060194">
    <w:abstractNumId w:val="3"/>
  </w:num>
  <w:num w:numId="4" w16cid:durableId="1434787184">
    <w:abstractNumId w:val="2"/>
  </w:num>
  <w:num w:numId="5" w16cid:durableId="1224757183">
    <w:abstractNumId w:val="1"/>
  </w:num>
  <w:num w:numId="6" w16cid:durableId="910308757">
    <w:abstractNumId w:val="5"/>
  </w:num>
  <w:num w:numId="7" w16cid:durableId="374088447">
    <w:abstractNumId w:val="0"/>
  </w:num>
  <w:num w:numId="8" w16cid:durableId="2078237216">
    <w:abstractNumId w:val="7"/>
  </w:num>
  <w:num w:numId="9" w16cid:durableId="719523318">
    <w:abstractNumId w:val="8"/>
  </w:num>
  <w:num w:numId="10" w16cid:durableId="2103604208">
    <w:abstractNumId w:val="14"/>
  </w:num>
  <w:num w:numId="11" w16cid:durableId="2106874128">
    <w:abstractNumId w:val="10"/>
  </w:num>
  <w:num w:numId="12" w16cid:durableId="41484747">
    <w:abstractNumId w:val="12"/>
  </w:num>
  <w:num w:numId="13" w16cid:durableId="2003192463">
    <w:abstractNumId w:val="9"/>
  </w:num>
  <w:num w:numId="14" w16cid:durableId="100224923">
    <w:abstractNumId w:val="11"/>
  </w:num>
  <w:num w:numId="15" w16cid:durableId="948437426">
    <w:abstractNumId w:val="13"/>
  </w:num>
  <w:num w:numId="16" w16cid:durableId="1165052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505BB"/>
    <w:rsid w:val="00083BAD"/>
    <w:rsid w:val="00090C8E"/>
    <w:rsid w:val="00091B36"/>
    <w:rsid w:val="000C31FA"/>
    <w:rsid w:val="000D08F2"/>
    <w:rsid w:val="000D21A9"/>
    <w:rsid w:val="00135842"/>
    <w:rsid w:val="00162EC5"/>
    <w:rsid w:val="001964DC"/>
    <w:rsid w:val="001C42BF"/>
    <w:rsid w:val="001D50F5"/>
    <w:rsid w:val="001E28B7"/>
    <w:rsid w:val="001E37A6"/>
    <w:rsid w:val="001F3D6C"/>
    <w:rsid w:val="001F5B40"/>
    <w:rsid w:val="00202603"/>
    <w:rsid w:val="0020478E"/>
    <w:rsid w:val="00226064"/>
    <w:rsid w:val="002273A5"/>
    <w:rsid w:val="00230B59"/>
    <w:rsid w:val="0023599F"/>
    <w:rsid w:val="00245368"/>
    <w:rsid w:val="00257B9B"/>
    <w:rsid w:val="00283865"/>
    <w:rsid w:val="002B0A3A"/>
    <w:rsid w:val="002D57B0"/>
    <w:rsid w:val="002E2BB2"/>
    <w:rsid w:val="00317AC0"/>
    <w:rsid w:val="003660D6"/>
    <w:rsid w:val="00390FFB"/>
    <w:rsid w:val="00393A1D"/>
    <w:rsid w:val="003A3FB7"/>
    <w:rsid w:val="003B5D3C"/>
    <w:rsid w:val="003D6DA6"/>
    <w:rsid w:val="00405578"/>
    <w:rsid w:val="00413E4A"/>
    <w:rsid w:val="00413E9B"/>
    <w:rsid w:val="00482D09"/>
    <w:rsid w:val="00486ECD"/>
    <w:rsid w:val="004C4082"/>
    <w:rsid w:val="004D528F"/>
    <w:rsid w:val="004D7208"/>
    <w:rsid w:val="004E58FB"/>
    <w:rsid w:val="00510754"/>
    <w:rsid w:val="00515050"/>
    <w:rsid w:val="005170C9"/>
    <w:rsid w:val="00534ADD"/>
    <w:rsid w:val="0054669C"/>
    <w:rsid w:val="005545F4"/>
    <w:rsid w:val="00555D4D"/>
    <w:rsid w:val="00574F89"/>
    <w:rsid w:val="005863E1"/>
    <w:rsid w:val="00592003"/>
    <w:rsid w:val="00592438"/>
    <w:rsid w:val="005E1512"/>
    <w:rsid w:val="005E3C8B"/>
    <w:rsid w:val="005F3716"/>
    <w:rsid w:val="00630A78"/>
    <w:rsid w:val="00683775"/>
    <w:rsid w:val="006C5449"/>
    <w:rsid w:val="006E0174"/>
    <w:rsid w:val="00701209"/>
    <w:rsid w:val="007021A5"/>
    <w:rsid w:val="00722967"/>
    <w:rsid w:val="00736183"/>
    <w:rsid w:val="00770529"/>
    <w:rsid w:val="007F161B"/>
    <w:rsid w:val="00804000"/>
    <w:rsid w:val="00815074"/>
    <w:rsid w:val="00820FD3"/>
    <w:rsid w:val="0085640F"/>
    <w:rsid w:val="00865DB8"/>
    <w:rsid w:val="00875804"/>
    <w:rsid w:val="00895D49"/>
    <w:rsid w:val="008963D3"/>
    <w:rsid w:val="008A1573"/>
    <w:rsid w:val="008A33C5"/>
    <w:rsid w:val="008B3776"/>
    <w:rsid w:val="009068FA"/>
    <w:rsid w:val="009071B6"/>
    <w:rsid w:val="0090780D"/>
    <w:rsid w:val="00911084"/>
    <w:rsid w:val="009248E6"/>
    <w:rsid w:val="009431D7"/>
    <w:rsid w:val="009517D7"/>
    <w:rsid w:val="009871A6"/>
    <w:rsid w:val="009A4902"/>
    <w:rsid w:val="009D3AE6"/>
    <w:rsid w:val="009E2315"/>
    <w:rsid w:val="009F5A0F"/>
    <w:rsid w:val="009F794C"/>
    <w:rsid w:val="00A150F7"/>
    <w:rsid w:val="00A15FA5"/>
    <w:rsid w:val="00A16562"/>
    <w:rsid w:val="00A337F0"/>
    <w:rsid w:val="00A43185"/>
    <w:rsid w:val="00A44EB2"/>
    <w:rsid w:val="00A527BA"/>
    <w:rsid w:val="00A669B4"/>
    <w:rsid w:val="00A8117B"/>
    <w:rsid w:val="00AC0E5A"/>
    <w:rsid w:val="00AE0C17"/>
    <w:rsid w:val="00AF4FC3"/>
    <w:rsid w:val="00AF7BFB"/>
    <w:rsid w:val="00B272AE"/>
    <w:rsid w:val="00B477E0"/>
    <w:rsid w:val="00B54EE6"/>
    <w:rsid w:val="00B6433F"/>
    <w:rsid w:val="00BD20B0"/>
    <w:rsid w:val="00BE10C2"/>
    <w:rsid w:val="00BE6363"/>
    <w:rsid w:val="00C0429F"/>
    <w:rsid w:val="00C0655D"/>
    <w:rsid w:val="00C5577A"/>
    <w:rsid w:val="00C745E5"/>
    <w:rsid w:val="00C9575B"/>
    <w:rsid w:val="00CA1E1C"/>
    <w:rsid w:val="00CC53DC"/>
    <w:rsid w:val="00CD375D"/>
    <w:rsid w:val="00D057B0"/>
    <w:rsid w:val="00D10E97"/>
    <w:rsid w:val="00D26CA7"/>
    <w:rsid w:val="00D366AD"/>
    <w:rsid w:val="00D53F24"/>
    <w:rsid w:val="00D90221"/>
    <w:rsid w:val="00DA535E"/>
    <w:rsid w:val="00DC42E0"/>
    <w:rsid w:val="00DC7B30"/>
    <w:rsid w:val="00DD2A0C"/>
    <w:rsid w:val="00DE73AA"/>
    <w:rsid w:val="00DF6B90"/>
    <w:rsid w:val="00DF7696"/>
    <w:rsid w:val="00E10561"/>
    <w:rsid w:val="00E27826"/>
    <w:rsid w:val="00E538B1"/>
    <w:rsid w:val="00E85CC4"/>
    <w:rsid w:val="00EA32C6"/>
    <w:rsid w:val="00EA59E2"/>
    <w:rsid w:val="00ED1050"/>
    <w:rsid w:val="00ED469E"/>
    <w:rsid w:val="00EE5A5C"/>
    <w:rsid w:val="00F04395"/>
    <w:rsid w:val="00F36A16"/>
    <w:rsid w:val="00F41638"/>
    <w:rsid w:val="00F50CDB"/>
    <w:rsid w:val="00F60D6E"/>
    <w:rsid w:val="00F673C6"/>
    <w:rsid w:val="00F775EB"/>
    <w:rsid w:val="00FA2D59"/>
    <w:rsid w:val="00FB4155"/>
    <w:rsid w:val="00FC2B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link w:val="FootnoteTextChar"/>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Hyperlink">
    <w:name w:val="Hyperlink"/>
    <w:basedOn w:val="DefaultParagraphFont"/>
    <w:uiPriority w:val="99"/>
    <w:unhideWhenUsed/>
    <w:rsid w:val="00226064"/>
    <w:rPr>
      <w:color w:val="0563C1" w:themeColor="hyperlink"/>
      <w:u w:val="single"/>
    </w:rPr>
  </w:style>
  <w:style w:type="character" w:customStyle="1" w:styleId="FootnoteTextChar">
    <w:name w:val="Footnote Text Char"/>
    <w:basedOn w:val="DefaultParagraphFont"/>
    <w:link w:val="FootnoteText"/>
    <w:rsid w:val="00226064"/>
    <w:rPr>
      <w:rFonts w:ascii="Arial" w:hAnsi="Arial"/>
      <w:sz w:val="18"/>
      <w:lang w:eastAsia="en-US"/>
    </w:rPr>
  </w:style>
  <w:style w:type="character" w:styleId="CommentReference">
    <w:name w:val="annotation reference"/>
    <w:basedOn w:val="DefaultParagraphFont"/>
    <w:uiPriority w:val="99"/>
    <w:semiHidden/>
    <w:unhideWhenUsed/>
    <w:rsid w:val="00226064"/>
    <w:rPr>
      <w:sz w:val="16"/>
      <w:szCs w:val="16"/>
    </w:rPr>
  </w:style>
  <w:style w:type="paragraph" w:styleId="CommentText">
    <w:name w:val="annotation text"/>
    <w:basedOn w:val="Normal"/>
    <w:link w:val="CommentTextChar"/>
    <w:uiPriority w:val="99"/>
    <w:unhideWhenUsed/>
    <w:rsid w:val="00226064"/>
    <w:rPr>
      <w:sz w:val="20"/>
    </w:rPr>
  </w:style>
  <w:style w:type="character" w:customStyle="1" w:styleId="CommentTextChar">
    <w:name w:val="Comment Text Char"/>
    <w:basedOn w:val="DefaultParagraphFont"/>
    <w:link w:val="CommentText"/>
    <w:uiPriority w:val="99"/>
    <w:rsid w:val="00226064"/>
    <w:rPr>
      <w:rFonts w:ascii="Arial" w:hAnsi="Arial"/>
      <w:lang w:eastAsia="en-US"/>
    </w:rPr>
  </w:style>
  <w:style w:type="paragraph" w:styleId="ListParagraph">
    <w:name w:val="List Paragraph"/>
    <w:basedOn w:val="Normal"/>
    <w:uiPriority w:val="34"/>
    <w:qFormat/>
    <w:rsid w:val="00226064"/>
    <w:pPr>
      <w:ind w:left="720"/>
      <w:contextualSpacing/>
    </w:pPr>
    <w:rPr>
      <w:rFonts w:eastAsia="MS Mincho"/>
    </w:rPr>
  </w:style>
  <w:style w:type="character" w:styleId="UnresolvedMention">
    <w:name w:val="Unresolved Mention"/>
    <w:basedOn w:val="DefaultParagraphFont"/>
    <w:uiPriority w:val="99"/>
    <w:semiHidden/>
    <w:unhideWhenUsed/>
    <w:rsid w:val="00F0439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871A6"/>
    <w:rPr>
      <w:b/>
      <w:bCs/>
    </w:rPr>
  </w:style>
  <w:style w:type="character" w:customStyle="1" w:styleId="CommentSubjectChar">
    <w:name w:val="Comment Subject Char"/>
    <w:basedOn w:val="CommentTextChar"/>
    <w:link w:val="CommentSubject"/>
    <w:uiPriority w:val="99"/>
    <w:semiHidden/>
    <w:rsid w:val="009871A6"/>
    <w:rPr>
      <w:rFonts w:ascii="Arial" w:hAnsi="Arial"/>
      <w:b/>
      <w:bCs/>
      <w:lang w:eastAsia="en-US"/>
    </w:rPr>
  </w:style>
  <w:style w:type="paragraph" w:customStyle="1" w:styleId="paragraph">
    <w:name w:val="paragraph"/>
    <w:basedOn w:val="Normal"/>
    <w:rsid w:val="00A15FA5"/>
    <w:pPr>
      <w:tabs>
        <w:tab w:val="clear" w:pos="851"/>
      </w:tabs>
      <w:spacing w:before="100" w:beforeAutospacing="1" w:after="100" w:afterAutospacing="1"/>
      <w:jc w:val="left"/>
    </w:pPr>
    <w:rPr>
      <w:rFonts w:ascii="Times New Roman" w:hAnsi="Times New Roman"/>
      <w:sz w:val="24"/>
      <w:szCs w:val="24"/>
      <w:lang w:val="en-AU" w:eastAsia="en-AU"/>
    </w:rPr>
  </w:style>
  <w:style w:type="character" w:customStyle="1" w:styleId="normaltextrun">
    <w:name w:val="normaltextrun"/>
    <w:basedOn w:val="DefaultParagraphFont"/>
    <w:rsid w:val="00A15FA5"/>
  </w:style>
  <w:style w:type="character" w:customStyle="1" w:styleId="eop">
    <w:name w:val="eop"/>
    <w:basedOn w:val="DefaultParagraphFont"/>
    <w:rsid w:val="00A15FA5"/>
  </w:style>
  <w:style w:type="character" w:customStyle="1" w:styleId="superscript">
    <w:name w:val="superscript"/>
    <w:basedOn w:val="DefaultParagraphFont"/>
    <w:rsid w:val="00A15FA5"/>
  </w:style>
  <w:style w:type="paragraph" w:styleId="Revision">
    <w:name w:val="Revision"/>
    <w:hidden/>
    <w:uiPriority w:val="99"/>
    <w:semiHidden/>
    <w:rsid w:val="00EA59E2"/>
    <w:rPr>
      <w:rFonts w:ascii="Arial" w:hAnsi="Arial"/>
      <w:sz w:val="22"/>
      <w:lang w:eastAsia="en-US"/>
    </w:rPr>
  </w:style>
  <w:style w:type="character" w:styleId="FollowedHyperlink">
    <w:name w:val="FollowedHyperlink"/>
    <w:basedOn w:val="DefaultParagraphFont"/>
    <w:uiPriority w:val="99"/>
    <w:semiHidden/>
    <w:unhideWhenUsed/>
    <w:rsid w:val="00413E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94927947">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871570858">
      <w:bodyDiv w:val="1"/>
      <w:marLeft w:val="0"/>
      <w:marRight w:val="0"/>
      <w:marTop w:val="0"/>
      <w:marBottom w:val="0"/>
      <w:divBdr>
        <w:top w:val="none" w:sz="0" w:space="0" w:color="auto"/>
        <w:left w:val="none" w:sz="0" w:space="0" w:color="auto"/>
        <w:bottom w:val="none" w:sz="0" w:space="0" w:color="auto"/>
        <w:right w:val="none" w:sz="0" w:space="0" w:color="auto"/>
      </w:divBdr>
    </w:div>
    <w:div w:id="1019352435">
      <w:bodyDiv w:val="1"/>
      <w:marLeft w:val="0"/>
      <w:marRight w:val="0"/>
      <w:marTop w:val="0"/>
      <w:marBottom w:val="0"/>
      <w:divBdr>
        <w:top w:val="none" w:sz="0" w:space="0" w:color="auto"/>
        <w:left w:val="none" w:sz="0" w:space="0" w:color="auto"/>
        <w:bottom w:val="none" w:sz="0" w:space="0" w:color="auto"/>
        <w:right w:val="none" w:sz="0" w:space="0" w:color="auto"/>
      </w:divBdr>
    </w:div>
    <w:div w:id="1167787390">
      <w:bodyDiv w:val="1"/>
      <w:marLeft w:val="0"/>
      <w:marRight w:val="0"/>
      <w:marTop w:val="0"/>
      <w:marBottom w:val="0"/>
      <w:divBdr>
        <w:top w:val="none" w:sz="0" w:space="0" w:color="auto"/>
        <w:left w:val="none" w:sz="0" w:space="0" w:color="auto"/>
        <w:bottom w:val="none" w:sz="0" w:space="0" w:color="auto"/>
        <w:right w:val="none" w:sz="0" w:space="0" w:color="auto"/>
      </w:divBdr>
      <w:divsChild>
        <w:div w:id="1582714579">
          <w:marLeft w:val="0"/>
          <w:marRight w:val="0"/>
          <w:marTop w:val="0"/>
          <w:marBottom w:val="0"/>
          <w:divBdr>
            <w:top w:val="none" w:sz="0" w:space="0" w:color="auto"/>
            <w:left w:val="none" w:sz="0" w:space="0" w:color="auto"/>
            <w:bottom w:val="none" w:sz="0" w:space="0" w:color="auto"/>
            <w:right w:val="none" w:sz="0" w:space="0" w:color="auto"/>
          </w:divBdr>
          <w:divsChild>
            <w:div w:id="321201840">
              <w:marLeft w:val="0"/>
              <w:marRight w:val="0"/>
              <w:marTop w:val="0"/>
              <w:marBottom w:val="0"/>
              <w:divBdr>
                <w:top w:val="none" w:sz="0" w:space="0" w:color="auto"/>
                <w:left w:val="none" w:sz="0" w:space="0" w:color="auto"/>
                <w:bottom w:val="none" w:sz="0" w:space="0" w:color="auto"/>
                <w:right w:val="none" w:sz="0" w:space="0" w:color="auto"/>
              </w:divBdr>
            </w:div>
            <w:div w:id="672804147">
              <w:marLeft w:val="0"/>
              <w:marRight w:val="0"/>
              <w:marTop w:val="0"/>
              <w:marBottom w:val="0"/>
              <w:divBdr>
                <w:top w:val="none" w:sz="0" w:space="0" w:color="auto"/>
                <w:left w:val="none" w:sz="0" w:space="0" w:color="auto"/>
                <w:bottom w:val="none" w:sz="0" w:space="0" w:color="auto"/>
                <w:right w:val="none" w:sz="0" w:space="0" w:color="auto"/>
              </w:divBdr>
            </w:div>
            <w:div w:id="42170301">
              <w:marLeft w:val="0"/>
              <w:marRight w:val="0"/>
              <w:marTop w:val="0"/>
              <w:marBottom w:val="0"/>
              <w:divBdr>
                <w:top w:val="none" w:sz="0" w:space="0" w:color="auto"/>
                <w:left w:val="none" w:sz="0" w:space="0" w:color="auto"/>
                <w:bottom w:val="none" w:sz="0" w:space="0" w:color="auto"/>
                <w:right w:val="none" w:sz="0" w:space="0" w:color="auto"/>
              </w:divBdr>
            </w:div>
            <w:div w:id="1923760495">
              <w:marLeft w:val="0"/>
              <w:marRight w:val="0"/>
              <w:marTop w:val="0"/>
              <w:marBottom w:val="0"/>
              <w:divBdr>
                <w:top w:val="none" w:sz="0" w:space="0" w:color="auto"/>
                <w:left w:val="none" w:sz="0" w:space="0" w:color="auto"/>
                <w:bottom w:val="none" w:sz="0" w:space="0" w:color="auto"/>
                <w:right w:val="none" w:sz="0" w:space="0" w:color="auto"/>
              </w:divBdr>
            </w:div>
          </w:divsChild>
        </w:div>
        <w:div w:id="794761660">
          <w:marLeft w:val="0"/>
          <w:marRight w:val="0"/>
          <w:marTop w:val="0"/>
          <w:marBottom w:val="0"/>
          <w:divBdr>
            <w:top w:val="none" w:sz="0" w:space="0" w:color="auto"/>
            <w:left w:val="none" w:sz="0" w:space="0" w:color="auto"/>
            <w:bottom w:val="none" w:sz="0" w:space="0" w:color="auto"/>
            <w:right w:val="none" w:sz="0" w:space="0" w:color="auto"/>
          </w:divBdr>
          <w:divsChild>
            <w:div w:id="450130607">
              <w:marLeft w:val="0"/>
              <w:marRight w:val="0"/>
              <w:marTop w:val="0"/>
              <w:marBottom w:val="0"/>
              <w:divBdr>
                <w:top w:val="none" w:sz="0" w:space="0" w:color="auto"/>
                <w:left w:val="none" w:sz="0" w:space="0" w:color="auto"/>
                <w:bottom w:val="none" w:sz="0" w:space="0" w:color="auto"/>
                <w:right w:val="none" w:sz="0" w:space="0" w:color="auto"/>
              </w:divBdr>
            </w:div>
            <w:div w:id="1406101625">
              <w:marLeft w:val="0"/>
              <w:marRight w:val="0"/>
              <w:marTop w:val="0"/>
              <w:marBottom w:val="0"/>
              <w:divBdr>
                <w:top w:val="none" w:sz="0" w:space="0" w:color="auto"/>
                <w:left w:val="none" w:sz="0" w:space="0" w:color="auto"/>
                <w:bottom w:val="none" w:sz="0" w:space="0" w:color="auto"/>
                <w:right w:val="none" w:sz="0" w:space="0" w:color="auto"/>
              </w:divBdr>
            </w:div>
            <w:div w:id="2123065326">
              <w:marLeft w:val="0"/>
              <w:marRight w:val="0"/>
              <w:marTop w:val="0"/>
              <w:marBottom w:val="0"/>
              <w:divBdr>
                <w:top w:val="none" w:sz="0" w:space="0" w:color="auto"/>
                <w:left w:val="none" w:sz="0" w:space="0" w:color="auto"/>
                <w:bottom w:val="none" w:sz="0" w:space="0" w:color="auto"/>
                <w:right w:val="none" w:sz="0" w:space="0" w:color="auto"/>
              </w:divBdr>
            </w:div>
            <w:div w:id="1098915905">
              <w:marLeft w:val="0"/>
              <w:marRight w:val="0"/>
              <w:marTop w:val="0"/>
              <w:marBottom w:val="0"/>
              <w:divBdr>
                <w:top w:val="none" w:sz="0" w:space="0" w:color="auto"/>
                <w:left w:val="none" w:sz="0" w:space="0" w:color="auto"/>
                <w:bottom w:val="none" w:sz="0" w:space="0" w:color="auto"/>
                <w:right w:val="none" w:sz="0" w:space="0" w:color="auto"/>
              </w:divBdr>
            </w:div>
            <w:div w:id="1740707688">
              <w:marLeft w:val="0"/>
              <w:marRight w:val="0"/>
              <w:marTop w:val="0"/>
              <w:marBottom w:val="0"/>
              <w:divBdr>
                <w:top w:val="none" w:sz="0" w:space="0" w:color="auto"/>
                <w:left w:val="none" w:sz="0" w:space="0" w:color="auto"/>
                <w:bottom w:val="none" w:sz="0" w:space="0" w:color="auto"/>
                <w:right w:val="none" w:sz="0" w:space="0" w:color="auto"/>
              </w:divBdr>
            </w:div>
            <w:div w:id="1820683335">
              <w:marLeft w:val="0"/>
              <w:marRight w:val="0"/>
              <w:marTop w:val="0"/>
              <w:marBottom w:val="0"/>
              <w:divBdr>
                <w:top w:val="none" w:sz="0" w:space="0" w:color="auto"/>
                <w:left w:val="none" w:sz="0" w:space="0" w:color="auto"/>
                <w:bottom w:val="none" w:sz="0" w:space="0" w:color="auto"/>
                <w:right w:val="none" w:sz="0" w:space="0" w:color="auto"/>
              </w:divBdr>
            </w:div>
            <w:div w:id="199905208">
              <w:marLeft w:val="0"/>
              <w:marRight w:val="0"/>
              <w:marTop w:val="0"/>
              <w:marBottom w:val="0"/>
              <w:divBdr>
                <w:top w:val="none" w:sz="0" w:space="0" w:color="auto"/>
                <w:left w:val="none" w:sz="0" w:space="0" w:color="auto"/>
                <w:bottom w:val="none" w:sz="0" w:space="0" w:color="auto"/>
                <w:right w:val="none" w:sz="0" w:space="0" w:color="auto"/>
              </w:divBdr>
            </w:div>
            <w:div w:id="818884227">
              <w:marLeft w:val="0"/>
              <w:marRight w:val="0"/>
              <w:marTop w:val="0"/>
              <w:marBottom w:val="0"/>
              <w:divBdr>
                <w:top w:val="none" w:sz="0" w:space="0" w:color="auto"/>
                <w:left w:val="none" w:sz="0" w:space="0" w:color="auto"/>
                <w:bottom w:val="none" w:sz="0" w:space="0" w:color="auto"/>
                <w:right w:val="none" w:sz="0" w:space="0" w:color="auto"/>
              </w:divBdr>
            </w:div>
            <w:div w:id="1751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1412">
      <w:bodyDiv w:val="1"/>
      <w:marLeft w:val="0"/>
      <w:marRight w:val="0"/>
      <w:marTop w:val="0"/>
      <w:marBottom w:val="0"/>
      <w:divBdr>
        <w:top w:val="none" w:sz="0" w:space="0" w:color="auto"/>
        <w:left w:val="none" w:sz="0" w:space="0" w:color="auto"/>
        <w:bottom w:val="none" w:sz="0" w:space="0" w:color="auto"/>
        <w:right w:val="none" w:sz="0" w:space="0" w:color="auto"/>
      </w:divBdr>
    </w:div>
    <w:div w:id="142182787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489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ww.iana.org/assignments/urn-formal/mrn" TargetMode="External"/><Relationship Id="rId2" Type="http://schemas.openxmlformats.org/officeDocument/2006/relationships/hyperlink" Target="https://maritimeconnectivity.github.io/maritimeconnectivity.net/docs/MCP%20IDsec2%20MCC%20Identity%20Management%20and%20Security;%20Identity%20Management.pdf" TargetMode="External"/><Relationship Id="rId1" Type="http://schemas.openxmlformats.org/officeDocument/2006/relationships/hyperlink" Target="https://www.rfc-editor.org/rfc/rfc8141.html" TargetMode="External"/><Relationship Id="rId5" Type="http://schemas.openxmlformats.org/officeDocument/2006/relationships/hyperlink" Target="https://www.rfc-editor.org/rfc/rfc8141" TargetMode="External"/><Relationship Id="rId4" Type="http://schemas.openxmlformats.org/officeDocument/2006/relationships/hyperlink" Target="https://www.iala-aism.org/technical/data-modelling/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8A1BA-67A5-412B-914A-7844690A7B66}">
  <ds:schemaRefs>
    <ds:schemaRef ds:uri="http://schemas.openxmlformats.org/officeDocument/2006/bibliography"/>
  </ds:schemaRefs>
</ds:datastoreItem>
</file>

<file path=customXml/itemProps2.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4.xml><?xml version="1.0" encoding="utf-8"?>
<ds:datastoreItem xmlns:ds="http://schemas.openxmlformats.org/officeDocument/2006/customXml" ds:itemID="{ACF4FA14-CE80-4756-B649-F57F739AF990}"/>
</file>

<file path=docProps/app.xml><?xml version="1.0" encoding="utf-8"?>
<Properties xmlns="http://schemas.openxmlformats.org/officeDocument/2006/extended-properties" xmlns:vt="http://schemas.openxmlformats.org/officeDocument/2006/docPropsVTypes">
  <Template>Normal.dotm</Template>
  <TotalTime>0</TotalTime>
  <Pages>8</Pages>
  <Words>2351</Words>
  <Characters>13406</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2023-09-27T05:57:00Z</dcterms:created>
  <dcterms:modified xsi:type="dcterms:W3CDTF">2024-04-18T10:13:00Z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